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F48ED" w14:textId="77777777" w:rsidR="001A654A" w:rsidRPr="000B2F36" w:rsidRDefault="001A654A" w:rsidP="001A654A">
      <w:pPr>
        <w:rPr>
          <w:rFonts w:ascii="Calibri" w:hAnsi="Calibri" w:cs="Arial"/>
          <w:b/>
          <w:color w:val="808080"/>
        </w:rPr>
      </w:pPr>
    </w:p>
    <w:p w14:paraId="2E6DA0C3" w14:textId="77777777" w:rsidR="001A654A" w:rsidRPr="000B2F36" w:rsidRDefault="001A654A" w:rsidP="001A654A">
      <w:pPr>
        <w:pStyle w:val="NormalWeb"/>
        <w:spacing w:before="0" w:beforeAutospacing="0" w:after="0" w:afterAutospacing="0"/>
        <w:rPr>
          <w:rFonts w:ascii="Calibri" w:hAnsi="Calibri" w:cs="Arial"/>
          <w:b/>
          <w:bCs/>
        </w:rPr>
      </w:pPr>
    </w:p>
    <w:p w14:paraId="3EBD2B90" w14:textId="77777777" w:rsidR="001A654A" w:rsidRPr="00C1360C" w:rsidRDefault="001A654A" w:rsidP="001A654A">
      <w:pPr>
        <w:pStyle w:val="NormalWeb"/>
        <w:spacing w:before="0" w:beforeAutospacing="0" w:after="0" w:afterAutospacing="0"/>
        <w:rPr>
          <w:rFonts w:ascii="Calibri" w:hAnsi="Calibri" w:cs="Arial"/>
        </w:rPr>
      </w:pPr>
      <w:r w:rsidRPr="000B2F36">
        <w:rPr>
          <w:rFonts w:ascii="Calibri" w:hAnsi="Calibri" w:cs="Arial"/>
          <w:b/>
          <w:bCs/>
        </w:rPr>
        <w:t>TITLE:</w:t>
      </w:r>
      <w:r w:rsidRPr="000B2F36">
        <w:rPr>
          <w:rFonts w:ascii="Calibri" w:hAnsi="Calibri" w:cs="Arial"/>
        </w:rPr>
        <w:t xml:space="preserve"> </w:t>
      </w:r>
      <w:r>
        <w:rPr>
          <w:rFonts w:ascii="Calibri" w:hAnsi="Calibri" w:cs="Arial"/>
        </w:rPr>
        <w:t xml:space="preserve"> Implantation of Total Artificial Heart in Congenital Heart Disease</w:t>
      </w:r>
    </w:p>
    <w:p w14:paraId="7A3CFB2A" w14:textId="77777777" w:rsidR="001A654A" w:rsidRPr="000B2F36" w:rsidRDefault="001A654A" w:rsidP="001A654A">
      <w:pPr>
        <w:widowControl w:val="0"/>
        <w:autoSpaceDE w:val="0"/>
        <w:autoSpaceDN w:val="0"/>
        <w:adjustRightInd w:val="0"/>
        <w:rPr>
          <w:rFonts w:ascii="Calibri" w:hAnsi="Calibri" w:cs="Arial"/>
          <w:b/>
          <w:bCs/>
        </w:rPr>
      </w:pPr>
    </w:p>
    <w:p w14:paraId="107C81E2" w14:textId="77777777" w:rsidR="001A654A" w:rsidRDefault="001A654A" w:rsidP="001A654A">
      <w:pPr>
        <w:widowControl w:val="0"/>
        <w:autoSpaceDE w:val="0"/>
        <w:autoSpaceDN w:val="0"/>
        <w:adjustRightInd w:val="0"/>
        <w:rPr>
          <w:rFonts w:ascii="Calibri" w:hAnsi="Calibri" w:cs="Arial"/>
          <w:b/>
          <w:bCs/>
        </w:rPr>
      </w:pPr>
      <w:r w:rsidRPr="000B2F36">
        <w:rPr>
          <w:rFonts w:ascii="Calibri" w:hAnsi="Calibri" w:cs="Arial"/>
          <w:b/>
          <w:bCs/>
        </w:rPr>
        <w:t>AUTHORS:</w:t>
      </w:r>
      <w:r w:rsidR="002F7A4C">
        <w:rPr>
          <w:rFonts w:ascii="Calibri" w:hAnsi="Calibri" w:cs="Arial"/>
          <w:b/>
          <w:bCs/>
        </w:rPr>
        <w:t xml:space="preserve"> </w:t>
      </w:r>
    </w:p>
    <w:p w14:paraId="692947BE" w14:textId="0474FD58" w:rsidR="00D40CCE" w:rsidRPr="00C1360C" w:rsidRDefault="00D40CCE" w:rsidP="00D40CCE">
      <w:pPr>
        <w:pStyle w:val="NormalWeb"/>
        <w:spacing w:before="0" w:beforeAutospacing="0" w:after="0" w:afterAutospacing="0"/>
        <w:rPr>
          <w:rFonts w:ascii="Calibri" w:hAnsi="Calibri" w:cs="Arial"/>
        </w:rPr>
      </w:pPr>
      <w:r>
        <w:rPr>
          <w:rFonts w:ascii="Calibri" w:hAnsi="Calibri" w:cs="Arial"/>
        </w:rPr>
        <w:t>Iki Adachi, M.D.</w:t>
      </w:r>
    </w:p>
    <w:p w14:paraId="6FB23D1B" w14:textId="4791CC90"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Congenital Heart Surgery, Texas Children’s Hospital</w:t>
      </w:r>
    </w:p>
    <w:p w14:paraId="23DF2308" w14:textId="6FB54EBE"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 xml:space="preserve">Michael E. </w:t>
      </w:r>
      <w:proofErr w:type="spellStart"/>
      <w:r w:rsidRPr="00D40CCE">
        <w:rPr>
          <w:rFonts w:ascii="Calibri" w:hAnsi="Calibri" w:cs="Arial"/>
          <w:bCs/>
        </w:rPr>
        <w:t>DeBakey</w:t>
      </w:r>
      <w:proofErr w:type="spellEnd"/>
      <w:r w:rsidRPr="00D40CCE">
        <w:rPr>
          <w:rFonts w:ascii="Calibri" w:hAnsi="Calibri" w:cs="Arial"/>
          <w:bCs/>
        </w:rPr>
        <w:t xml:space="preserve"> Department of Surgery, Baylor College of Medicine</w:t>
      </w:r>
    </w:p>
    <w:p w14:paraId="199AD3CD" w14:textId="77777777" w:rsidR="00D40CCE" w:rsidRDefault="00D40CCE" w:rsidP="002F7A4C">
      <w:pPr>
        <w:pStyle w:val="NormalWeb"/>
        <w:spacing w:before="0" w:beforeAutospacing="0" w:after="0" w:afterAutospacing="0"/>
        <w:rPr>
          <w:rFonts w:ascii="Calibri" w:hAnsi="Calibri" w:cs="Arial"/>
        </w:rPr>
      </w:pPr>
    </w:p>
    <w:p w14:paraId="2AE233C5" w14:textId="77777777" w:rsidR="002F7A4C" w:rsidRPr="00C1360C" w:rsidRDefault="002F7A4C" w:rsidP="002F7A4C">
      <w:pPr>
        <w:pStyle w:val="NormalWeb"/>
        <w:spacing w:before="0" w:beforeAutospacing="0" w:after="0" w:afterAutospacing="0"/>
        <w:rPr>
          <w:rFonts w:ascii="Calibri" w:hAnsi="Calibri" w:cs="Arial"/>
        </w:rPr>
      </w:pPr>
      <w:r>
        <w:rPr>
          <w:rFonts w:ascii="Calibri" w:hAnsi="Calibri" w:cs="Arial"/>
        </w:rPr>
        <w:t>David S. L. Morales, M.D.</w:t>
      </w:r>
    </w:p>
    <w:p w14:paraId="2107C43C" w14:textId="77777777"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Cincinnati Children’s Hospital Medical Center</w:t>
      </w:r>
    </w:p>
    <w:p w14:paraId="42000830" w14:textId="77777777"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The University of Cincinnati College of Medicine</w:t>
      </w:r>
    </w:p>
    <w:p w14:paraId="50D2801C" w14:textId="77777777" w:rsidR="001A654A" w:rsidRPr="00D40CCE" w:rsidRDefault="001A654A" w:rsidP="001A654A">
      <w:pPr>
        <w:pStyle w:val="NormalWeb"/>
        <w:spacing w:before="0" w:beforeAutospacing="0" w:after="0" w:afterAutospacing="0"/>
        <w:rPr>
          <w:rFonts w:ascii="MS Mincho" w:eastAsia="MS Mincho" w:hAnsi="MS Mincho" w:cs="MS Mincho"/>
          <w:b/>
          <w:bCs/>
          <w:lang w:eastAsia="ja-JP"/>
        </w:rPr>
      </w:pPr>
    </w:p>
    <w:p w14:paraId="3689924E" w14:textId="77777777" w:rsidR="001A654A" w:rsidRDefault="001A654A" w:rsidP="001A654A">
      <w:pPr>
        <w:pStyle w:val="NormalWeb"/>
        <w:spacing w:before="0" w:beforeAutospacing="0" w:after="0" w:afterAutospacing="0"/>
        <w:rPr>
          <w:rFonts w:ascii="Calibri" w:hAnsi="Calibri" w:cs="Arial"/>
          <w:b/>
          <w:bCs/>
        </w:rPr>
      </w:pPr>
      <w:r w:rsidRPr="000B2F36">
        <w:rPr>
          <w:rFonts w:ascii="Calibri" w:hAnsi="Calibri" w:cs="Arial"/>
          <w:b/>
          <w:bCs/>
        </w:rPr>
        <w:t>CORRESPONDING AUTHOR:</w:t>
      </w:r>
    </w:p>
    <w:p w14:paraId="1D1174EE" w14:textId="41BFA321"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David S. L. Morales, M.D.</w:t>
      </w:r>
    </w:p>
    <w:p w14:paraId="4FAA8093" w14:textId="77777777"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Cincinnati Children’s Hospital Medical Center</w:t>
      </w:r>
    </w:p>
    <w:p w14:paraId="5B135F38" w14:textId="77777777"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The University of Cincinnati College of Medicine</w:t>
      </w:r>
    </w:p>
    <w:p w14:paraId="1138BCB1" w14:textId="77777777"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3333 Burnet Avenue – MLC 2004</w:t>
      </w:r>
    </w:p>
    <w:p w14:paraId="48AB8181" w14:textId="77777777"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Cincinnati, Ohio 45229</w:t>
      </w:r>
    </w:p>
    <w:p w14:paraId="76941C55" w14:textId="77777777"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Phone: 513-636-4770, Fax: 513-636-3847</w:t>
      </w:r>
    </w:p>
    <w:p w14:paraId="2B0FED5B" w14:textId="77777777" w:rsidR="00D40CCE" w:rsidRPr="00D40CCE" w:rsidRDefault="00D40CCE" w:rsidP="00D40CCE">
      <w:pPr>
        <w:widowControl w:val="0"/>
        <w:autoSpaceDE w:val="0"/>
        <w:autoSpaceDN w:val="0"/>
        <w:adjustRightInd w:val="0"/>
        <w:rPr>
          <w:rFonts w:ascii="Calibri" w:hAnsi="Calibri" w:cs="Arial"/>
          <w:bCs/>
        </w:rPr>
      </w:pPr>
      <w:r w:rsidRPr="00D40CCE">
        <w:rPr>
          <w:rFonts w:ascii="Calibri" w:hAnsi="Calibri" w:cs="Arial"/>
          <w:bCs/>
        </w:rPr>
        <w:t>david.morales@cchmc.org</w:t>
      </w:r>
    </w:p>
    <w:p w14:paraId="56BE95E6" w14:textId="77777777" w:rsidR="001A654A" w:rsidRDefault="001A654A" w:rsidP="001A654A">
      <w:pPr>
        <w:pStyle w:val="NormalWeb"/>
        <w:spacing w:before="0" w:beforeAutospacing="0" w:after="0" w:afterAutospacing="0"/>
        <w:rPr>
          <w:rFonts w:ascii="Calibri" w:hAnsi="Calibri" w:cs="Arial"/>
          <w:b/>
          <w:bCs/>
        </w:rPr>
      </w:pPr>
    </w:p>
    <w:p w14:paraId="6889710B" w14:textId="77777777" w:rsidR="001A654A" w:rsidRPr="000B2F36" w:rsidRDefault="001A654A" w:rsidP="001A654A">
      <w:pPr>
        <w:pStyle w:val="NormalWeb"/>
        <w:spacing w:before="0" w:beforeAutospacing="0" w:after="0" w:afterAutospacing="0"/>
        <w:rPr>
          <w:rFonts w:ascii="Calibri" w:hAnsi="Calibri" w:cs="Arial"/>
        </w:rPr>
      </w:pPr>
      <w:r w:rsidRPr="000B2F36">
        <w:rPr>
          <w:rFonts w:ascii="Calibri" w:hAnsi="Calibri" w:cs="Arial"/>
          <w:b/>
          <w:bCs/>
        </w:rPr>
        <w:t>KEYWORDS:</w:t>
      </w:r>
      <w:r w:rsidRPr="000B2F36">
        <w:rPr>
          <w:rFonts w:ascii="Calibri" w:hAnsi="Calibri" w:cs="Arial"/>
        </w:rPr>
        <w:t xml:space="preserve"> </w:t>
      </w:r>
      <w:r>
        <w:rPr>
          <w:rFonts w:ascii="Calibri" w:hAnsi="Calibri" w:cs="Arial"/>
        </w:rPr>
        <w:t>Total artificial heart, transposition of the great arteries, congenital heart disease, aortic insufficiency, ventricular outflow tract obstruction, conduit obstruction, heart failure</w:t>
      </w:r>
      <w:r w:rsidRPr="000B2F36">
        <w:rPr>
          <w:rFonts w:ascii="Calibri" w:hAnsi="Calibri" w:cs="Arial"/>
          <w:i/>
          <w:color w:val="808080"/>
        </w:rPr>
        <w:t xml:space="preserve"> </w:t>
      </w:r>
    </w:p>
    <w:p w14:paraId="7BC2A0B0" w14:textId="77777777" w:rsidR="001A654A" w:rsidRPr="000B2F36" w:rsidRDefault="001A654A" w:rsidP="001A654A">
      <w:pPr>
        <w:pStyle w:val="NormalWeb"/>
        <w:spacing w:before="0" w:beforeAutospacing="0" w:after="0" w:afterAutospacing="0"/>
        <w:rPr>
          <w:rFonts w:ascii="Calibri" w:hAnsi="Calibri" w:cs="Arial"/>
        </w:rPr>
      </w:pPr>
    </w:p>
    <w:p w14:paraId="749B7D24" w14:textId="77777777" w:rsidR="001A654A" w:rsidRPr="000B2F36" w:rsidRDefault="001A654A" w:rsidP="001A654A">
      <w:pPr>
        <w:widowControl w:val="0"/>
        <w:autoSpaceDE w:val="0"/>
        <w:autoSpaceDN w:val="0"/>
        <w:adjustRightInd w:val="0"/>
        <w:rPr>
          <w:rFonts w:ascii="Calibri" w:hAnsi="Calibri" w:cs="Arial"/>
        </w:rPr>
      </w:pPr>
      <w:r w:rsidRPr="000B2F36">
        <w:rPr>
          <w:rFonts w:ascii="Calibri" w:hAnsi="Calibri" w:cs="Arial"/>
          <w:b/>
          <w:bCs/>
        </w:rPr>
        <w:t>SHORT ABSTRACT:</w:t>
      </w:r>
    </w:p>
    <w:p w14:paraId="0C1CBC00" w14:textId="77777777" w:rsidR="001A654A" w:rsidRDefault="001A654A" w:rsidP="001A654A">
      <w:pPr>
        <w:widowControl w:val="0"/>
        <w:autoSpaceDE w:val="0"/>
        <w:autoSpaceDN w:val="0"/>
        <w:adjustRightInd w:val="0"/>
        <w:rPr>
          <w:rFonts w:ascii="Calibri" w:hAnsi="Calibri" w:cs="Arial"/>
        </w:rPr>
      </w:pPr>
    </w:p>
    <w:p w14:paraId="45651175" w14:textId="77777777" w:rsidR="001A654A" w:rsidRPr="004C7694" w:rsidRDefault="001A654A" w:rsidP="001A654A">
      <w:pPr>
        <w:widowControl w:val="0"/>
        <w:autoSpaceDE w:val="0"/>
        <w:autoSpaceDN w:val="0"/>
        <w:adjustRightInd w:val="0"/>
        <w:rPr>
          <w:rFonts w:ascii="Calibri" w:hAnsi="Calibri" w:cs="Arial"/>
        </w:rPr>
      </w:pPr>
      <w:r>
        <w:rPr>
          <w:rFonts w:ascii="Calibri" w:hAnsi="Calibri" w:cs="Arial"/>
        </w:rPr>
        <w:t xml:space="preserve">This is a case </w:t>
      </w:r>
      <w:r w:rsidRPr="004C7694">
        <w:rPr>
          <w:rFonts w:ascii="Calibri" w:hAnsi="Calibri" w:cs="Arial"/>
        </w:rPr>
        <w:t xml:space="preserve">report of a </w:t>
      </w:r>
      <w:r>
        <w:rPr>
          <w:rFonts w:ascii="Calibri" w:hAnsi="Calibri" w:cs="Arial"/>
        </w:rPr>
        <w:t xml:space="preserve">patient with congenitally corrected </w:t>
      </w:r>
      <w:r w:rsidRPr="004C7694">
        <w:rPr>
          <w:rFonts w:ascii="Calibri" w:hAnsi="Calibri" w:cs="Arial"/>
        </w:rPr>
        <w:t>transpo</w:t>
      </w:r>
      <w:r>
        <w:rPr>
          <w:rFonts w:ascii="Calibri" w:hAnsi="Calibri" w:cs="Arial"/>
        </w:rPr>
        <w:t>sition of the great arteries (CC</w:t>
      </w:r>
      <w:r w:rsidRPr="004C7694">
        <w:rPr>
          <w:rFonts w:ascii="Calibri" w:hAnsi="Calibri" w:cs="Arial"/>
        </w:rPr>
        <w:t>TGA)</w:t>
      </w:r>
      <w:r>
        <w:rPr>
          <w:rFonts w:ascii="Calibri" w:hAnsi="Calibri" w:cs="Arial"/>
        </w:rPr>
        <w:t xml:space="preserve"> who received a </w:t>
      </w:r>
      <w:r w:rsidRPr="004C7694">
        <w:rPr>
          <w:rFonts w:ascii="Calibri" w:hAnsi="Calibri" w:cs="Arial"/>
        </w:rPr>
        <w:t>total artificial heart</w:t>
      </w:r>
      <w:r>
        <w:rPr>
          <w:rFonts w:ascii="Calibri" w:hAnsi="Calibri" w:cs="Arial"/>
        </w:rPr>
        <w:t xml:space="preserve"> (TAH)</w:t>
      </w:r>
      <w:r w:rsidRPr="004C7694">
        <w:rPr>
          <w:rFonts w:ascii="Calibri" w:hAnsi="Calibri" w:cs="Arial"/>
        </w:rPr>
        <w:t xml:space="preserve"> </w:t>
      </w:r>
      <w:r>
        <w:rPr>
          <w:rFonts w:ascii="Calibri" w:hAnsi="Calibri" w:cs="Arial"/>
        </w:rPr>
        <w:t xml:space="preserve">as a bridge to heart transplant. The TAH was successfully implanted with modifications to accommodate the patient’s congenitally malformed heart. </w:t>
      </w:r>
    </w:p>
    <w:p w14:paraId="515B9DF4" w14:textId="77777777" w:rsidR="001A654A" w:rsidRDefault="001A654A" w:rsidP="001A654A">
      <w:pPr>
        <w:widowControl w:val="0"/>
        <w:autoSpaceDE w:val="0"/>
        <w:autoSpaceDN w:val="0"/>
        <w:adjustRightInd w:val="0"/>
        <w:rPr>
          <w:rFonts w:ascii="Calibri" w:hAnsi="Calibri" w:cs="Arial"/>
          <w:b/>
          <w:bCs/>
        </w:rPr>
      </w:pPr>
    </w:p>
    <w:p w14:paraId="42C77B6C" w14:textId="77777777" w:rsidR="001A654A" w:rsidRPr="004C7694" w:rsidRDefault="001A654A" w:rsidP="001A654A">
      <w:pPr>
        <w:widowControl w:val="0"/>
        <w:autoSpaceDE w:val="0"/>
        <w:autoSpaceDN w:val="0"/>
        <w:adjustRightInd w:val="0"/>
        <w:rPr>
          <w:rFonts w:ascii="Calibri" w:hAnsi="Calibri" w:cs="Arial"/>
          <w:i/>
          <w:color w:val="808080"/>
        </w:rPr>
      </w:pPr>
      <w:r w:rsidRPr="000B2F36">
        <w:rPr>
          <w:rFonts w:ascii="Calibri" w:hAnsi="Calibri" w:cs="Arial"/>
          <w:b/>
          <w:bCs/>
        </w:rPr>
        <w:t>LONG ABSTRACT:</w:t>
      </w:r>
    </w:p>
    <w:p w14:paraId="79D6B9A5" w14:textId="77777777" w:rsidR="001A654A" w:rsidRDefault="001A654A" w:rsidP="001A654A">
      <w:pPr>
        <w:rPr>
          <w:rFonts w:ascii="Calibri" w:hAnsi="Calibri" w:cs="Arial"/>
        </w:rPr>
      </w:pPr>
    </w:p>
    <w:p w14:paraId="3D9CDFDC" w14:textId="02BC518E" w:rsidR="001A654A" w:rsidRDefault="001A654A" w:rsidP="001A654A">
      <w:pPr>
        <w:rPr>
          <w:rFonts w:ascii="Calibri" w:hAnsi="Calibri" w:cs="Arial"/>
        </w:rPr>
      </w:pPr>
      <w:r>
        <w:rPr>
          <w:rFonts w:ascii="Calibri" w:hAnsi="Calibri" w:cs="Arial"/>
        </w:rPr>
        <w:t>In patients with</w:t>
      </w:r>
      <w:r w:rsidRPr="001857AD">
        <w:rPr>
          <w:rFonts w:ascii="Calibri" w:hAnsi="Calibri" w:cs="Arial"/>
        </w:rPr>
        <w:t xml:space="preserve"> end-stage</w:t>
      </w:r>
      <w:r w:rsidR="0000537D">
        <w:rPr>
          <w:rFonts w:ascii="Calibri" w:hAnsi="Calibri" w:cs="Arial"/>
        </w:rPr>
        <w:t xml:space="preserve"> heart failure (</w:t>
      </w:r>
      <w:r>
        <w:rPr>
          <w:rFonts w:ascii="Calibri" w:hAnsi="Calibri" w:cs="Arial"/>
        </w:rPr>
        <w:t>HF</w:t>
      </w:r>
      <w:r w:rsidR="0000537D">
        <w:rPr>
          <w:rFonts w:ascii="Calibri" w:hAnsi="Calibri" w:cs="Arial"/>
        </w:rPr>
        <w:t>)</w:t>
      </w:r>
      <w:r w:rsidRPr="001857AD">
        <w:rPr>
          <w:rFonts w:ascii="Calibri" w:hAnsi="Calibri" w:cs="Arial"/>
        </w:rPr>
        <w:t xml:space="preserve">, a total artificial heart (TAH) </w:t>
      </w:r>
      <w:r>
        <w:rPr>
          <w:rFonts w:ascii="Calibri" w:hAnsi="Calibri" w:cs="Arial"/>
        </w:rPr>
        <w:t xml:space="preserve">may be implanted as a bridge to cardiac transplant. However, in congenital heart disease (CHD), the malformed heart presents a challenge to TAH implantation. </w:t>
      </w:r>
      <w:r w:rsidRPr="00924755">
        <w:rPr>
          <w:rFonts w:ascii="Calibri" w:hAnsi="Calibri" w:cs="Arial"/>
        </w:rPr>
        <w:t>This report describes a case in which a TAH was modified and successfully implanted in a pedi</w:t>
      </w:r>
      <w:r>
        <w:rPr>
          <w:rFonts w:ascii="Calibri" w:hAnsi="Calibri" w:cs="Arial"/>
        </w:rPr>
        <w:t>atric patient with CHD.</w:t>
      </w:r>
    </w:p>
    <w:p w14:paraId="4644CA92" w14:textId="77777777" w:rsidR="001A654A" w:rsidRDefault="001A654A" w:rsidP="001A654A">
      <w:pPr>
        <w:rPr>
          <w:rFonts w:ascii="Calibri" w:hAnsi="Calibri" w:cs="Arial"/>
        </w:rPr>
      </w:pPr>
    </w:p>
    <w:p w14:paraId="581C2019" w14:textId="77777777" w:rsidR="001A654A" w:rsidRPr="00924755" w:rsidRDefault="001A654A" w:rsidP="001A654A">
      <w:pPr>
        <w:rPr>
          <w:rFonts w:ascii="Calibri" w:hAnsi="Calibri" w:cs="Arial"/>
        </w:rPr>
      </w:pPr>
      <w:r w:rsidRPr="00924755">
        <w:rPr>
          <w:rFonts w:ascii="Calibri" w:hAnsi="Calibri" w:cs="Arial"/>
        </w:rPr>
        <w:t>The patient’s case</w:t>
      </w:r>
      <w:r>
        <w:rPr>
          <w:rFonts w:ascii="Calibri" w:hAnsi="Calibri" w:cs="Arial"/>
        </w:rPr>
        <w:t xml:space="preserve"> history wa</w:t>
      </w:r>
      <w:r w:rsidRPr="00924755">
        <w:rPr>
          <w:rFonts w:ascii="Calibri" w:hAnsi="Calibri" w:cs="Arial"/>
        </w:rPr>
        <w:t>s significant for</w:t>
      </w:r>
      <w:r>
        <w:rPr>
          <w:rFonts w:ascii="Calibri" w:hAnsi="Calibri" w:cs="Arial"/>
        </w:rPr>
        <w:t xml:space="preserve"> congenital transposition of the great arteries</w:t>
      </w:r>
      <w:r w:rsidRPr="00924755">
        <w:rPr>
          <w:rFonts w:ascii="Calibri" w:hAnsi="Calibri" w:cs="Arial"/>
        </w:rPr>
        <w:t xml:space="preserve"> </w:t>
      </w:r>
      <w:r>
        <w:rPr>
          <w:rFonts w:ascii="Calibri" w:hAnsi="Calibri" w:cs="Arial"/>
        </w:rPr>
        <w:t xml:space="preserve">(CCTGA). </w:t>
      </w:r>
      <w:r w:rsidRPr="00924755">
        <w:rPr>
          <w:rFonts w:ascii="Calibri" w:hAnsi="Calibri" w:cs="Arial"/>
        </w:rPr>
        <w:t>At age 17 he experien</w:t>
      </w:r>
      <w:r>
        <w:rPr>
          <w:rFonts w:ascii="Calibri" w:hAnsi="Calibri" w:cs="Arial"/>
        </w:rPr>
        <w:t>ced progressively worsening HF due to his congenital condition. He was hospitalized multiple times and received a</w:t>
      </w:r>
      <w:r w:rsidRPr="00924755">
        <w:rPr>
          <w:rFonts w:ascii="Calibri" w:hAnsi="Calibri" w:cs="Arial"/>
        </w:rPr>
        <w:t xml:space="preserve">n </w:t>
      </w:r>
      <w:proofErr w:type="spellStart"/>
      <w:r w:rsidRPr="00811E01">
        <w:rPr>
          <w:rFonts w:ascii="Calibri" w:hAnsi="Calibri" w:cs="Arial"/>
        </w:rPr>
        <w:t>intracardioverter</w:t>
      </w:r>
      <w:proofErr w:type="spellEnd"/>
      <w:r w:rsidRPr="00811E01">
        <w:rPr>
          <w:rFonts w:ascii="Calibri" w:hAnsi="Calibri" w:cs="Arial"/>
        </w:rPr>
        <w:t xml:space="preserve"> defibrillator </w:t>
      </w:r>
      <w:r>
        <w:rPr>
          <w:rFonts w:ascii="Calibri" w:hAnsi="Calibri" w:cs="Arial"/>
        </w:rPr>
        <w:t xml:space="preserve">(ICD). However, his condition soon deteriorated to end-stage HF with multisystem organ failure. </w:t>
      </w:r>
    </w:p>
    <w:p w14:paraId="4A084FD9" w14:textId="77777777" w:rsidR="001A654A" w:rsidRDefault="001A654A" w:rsidP="001A654A">
      <w:pPr>
        <w:rPr>
          <w:rFonts w:ascii="Calibri" w:hAnsi="Calibri" w:cs="Arial"/>
        </w:rPr>
      </w:pPr>
    </w:p>
    <w:p w14:paraId="3BEC1FD5" w14:textId="77777777" w:rsidR="001A654A" w:rsidRPr="00924755" w:rsidRDefault="001A654A" w:rsidP="001A654A">
      <w:pPr>
        <w:rPr>
          <w:rFonts w:ascii="Calibri" w:hAnsi="Calibri" w:cs="Arial"/>
        </w:rPr>
      </w:pPr>
      <w:r>
        <w:rPr>
          <w:rFonts w:ascii="Calibri" w:hAnsi="Calibri" w:cs="Arial"/>
        </w:rPr>
        <w:t>Due to</w:t>
      </w:r>
      <w:r w:rsidRPr="00924755">
        <w:rPr>
          <w:rFonts w:ascii="Calibri" w:hAnsi="Calibri" w:cs="Arial"/>
        </w:rPr>
        <w:t xml:space="preserve"> the patient’s</w:t>
      </w:r>
      <w:r>
        <w:rPr>
          <w:rFonts w:ascii="Calibri" w:hAnsi="Calibri" w:cs="Arial"/>
        </w:rPr>
        <w:t xml:space="preserve"> grave clinical condition and the presence of complex cardiac lesions,</w:t>
      </w:r>
      <w:r w:rsidRPr="00924755">
        <w:rPr>
          <w:rFonts w:ascii="Calibri" w:hAnsi="Calibri" w:cs="Arial"/>
        </w:rPr>
        <w:t xml:space="preserve"> the decis</w:t>
      </w:r>
      <w:r>
        <w:rPr>
          <w:rFonts w:ascii="Calibri" w:hAnsi="Calibri" w:cs="Arial"/>
        </w:rPr>
        <w:t>ion was made to proceed with a</w:t>
      </w:r>
      <w:r w:rsidRPr="00924755">
        <w:rPr>
          <w:rFonts w:ascii="Calibri" w:hAnsi="Calibri" w:cs="Arial"/>
        </w:rPr>
        <w:t xml:space="preserve"> TAH rather than a biventricular assist device (</w:t>
      </w:r>
      <w:proofErr w:type="spellStart"/>
      <w:r w:rsidRPr="00924755">
        <w:rPr>
          <w:rFonts w:ascii="Calibri" w:hAnsi="Calibri" w:cs="Arial"/>
        </w:rPr>
        <w:t>BiVAD</w:t>
      </w:r>
      <w:proofErr w:type="spellEnd"/>
      <w:r w:rsidRPr="00924755">
        <w:rPr>
          <w:rFonts w:ascii="Calibri" w:hAnsi="Calibri" w:cs="Arial"/>
        </w:rPr>
        <w:t xml:space="preserve">), which would have required concomitant </w:t>
      </w:r>
      <w:r>
        <w:rPr>
          <w:rFonts w:ascii="Calibri" w:hAnsi="Calibri" w:cs="Arial"/>
        </w:rPr>
        <w:t xml:space="preserve">surgical procedures to address the lesions. The abnormal arrangement of the patient’s </w:t>
      </w:r>
      <w:r w:rsidRPr="00924755">
        <w:rPr>
          <w:rFonts w:ascii="Calibri" w:hAnsi="Calibri" w:cs="Arial"/>
        </w:rPr>
        <w:t>ventricles and great arteries</w:t>
      </w:r>
      <w:r>
        <w:rPr>
          <w:rFonts w:ascii="Calibri" w:hAnsi="Calibri" w:cs="Arial"/>
        </w:rPr>
        <w:t xml:space="preserve"> required modifications to the TAH during implantation.</w:t>
      </w:r>
    </w:p>
    <w:p w14:paraId="6C8E0CB6" w14:textId="77777777" w:rsidR="001A654A" w:rsidRDefault="001A654A" w:rsidP="001A654A">
      <w:pPr>
        <w:rPr>
          <w:rFonts w:ascii="Calibri" w:hAnsi="Calibri" w:cs="Arial"/>
        </w:rPr>
      </w:pPr>
    </w:p>
    <w:p w14:paraId="208A9642" w14:textId="77777777" w:rsidR="001A654A" w:rsidRPr="00924755" w:rsidRDefault="001A654A" w:rsidP="001A654A">
      <w:pPr>
        <w:rPr>
          <w:rFonts w:ascii="Calibri" w:hAnsi="Calibri" w:cs="Arial"/>
        </w:rPr>
      </w:pPr>
      <w:r>
        <w:rPr>
          <w:rFonts w:ascii="Calibri" w:hAnsi="Calibri" w:cs="Arial"/>
        </w:rPr>
        <w:t>With the TAH in place, the patient was able to return home and regain</w:t>
      </w:r>
      <w:r w:rsidRPr="00924755">
        <w:rPr>
          <w:rFonts w:ascii="Calibri" w:hAnsi="Calibri" w:cs="Arial"/>
        </w:rPr>
        <w:t xml:space="preserve"> strength and physical well-being while awaiting a </w:t>
      </w:r>
      <w:r>
        <w:rPr>
          <w:rFonts w:ascii="Calibri" w:hAnsi="Calibri" w:cs="Arial"/>
        </w:rPr>
        <w:t xml:space="preserve">donor heart. He was successfully bridged to heart transplantation 5 months after receiving the device. </w:t>
      </w:r>
      <w:r w:rsidRPr="00924755">
        <w:rPr>
          <w:rFonts w:ascii="Calibri" w:hAnsi="Calibri" w:cs="Arial"/>
        </w:rPr>
        <w:t xml:space="preserve">This report highlights the TAH is feasible even in patients with structurally abnormal hearts, with technical modification.   </w:t>
      </w:r>
    </w:p>
    <w:p w14:paraId="7FB32A6E" w14:textId="77777777" w:rsidR="001A654A" w:rsidRDefault="001A654A" w:rsidP="001A654A"/>
    <w:p w14:paraId="176FB09B" w14:textId="77777777" w:rsidR="001A654A" w:rsidRDefault="001A654A" w:rsidP="001A654A"/>
    <w:p w14:paraId="32D6DA7D" w14:textId="77777777" w:rsidR="001A654A" w:rsidRPr="000B2F36" w:rsidRDefault="001A654A" w:rsidP="001A654A">
      <w:pPr>
        <w:rPr>
          <w:rFonts w:ascii="Calibri" w:hAnsi="Calibri" w:cs="Arial"/>
        </w:rPr>
      </w:pPr>
    </w:p>
    <w:p w14:paraId="7788BF61" w14:textId="77777777" w:rsidR="001A654A" w:rsidRPr="000B2F36" w:rsidRDefault="001A654A" w:rsidP="001A654A">
      <w:pPr>
        <w:widowControl w:val="0"/>
        <w:autoSpaceDE w:val="0"/>
        <w:autoSpaceDN w:val="0"/>
        <w:adjustRightInd w:val="0"/>
        <w:rPr>
          <w:rFonts w:ascii="Calibri" w:hAnsi="Calibri" w:cs="Arial"/>
          <w:i/>
          <w:color w:val="808080"/>
        </w:rPr>
      </w:pPr>
      <w:r w:rsidRPr="000B2F36">
        <w:rPr>
          <w:rFonts w:ascii="Calibri" w:hAnsi="Calibri" w:cs="Arial"/>
          <w:b/>
        </w:rPr>
        <w:t>INTRODUCTION</w:t>
      </w:r>
      <w:r w:rsidRPr="000B2F36">
        <w:rPr>
          <w:rFonts w:ascii="Calibri" w:hAnsi="Calibri" w:cs="Arial"/>
          <w:b/>
          <w:bCs/>
        </w:rPr>
        <w:t>:</w:t>
      </w:r>
    </w:p>
    <w:p w14:paraId="5422E180" w14:textId="77777777" w:rsidR="001A654A" w:rsidRDefault="001A654A" w:rsidP="001A654A">
      <w:pPr>
        <w:pStyle w:val="Default"/>
        <w:rPr>
          <w:sz w:val="23"/>
          <w:szCs w:val="23"/>
        </w:rPr>
      </w:pPr>
    </w:p>
    <w:p w14:paraId="5931CFAE" w14:textId="77777777" w:rsidR="001A654A" w:rsidRPr="00374DE2" w:rsidRDefault="001A654A" w:rsidP="001A654A">
      <w:pPr>
        <w:rPr>
          <w:rFonts w:ascii="Calibri" w:hAnsi="Calibri" w:cs="Arial"/>
          <w:vertAlign w:val="superscript"/>
        </w:rPr>
      </w:pPr>
      <w:r w:rsidRPr="002528E4">
        <w:rPr>
          <w:rFonts w:ascii="Calibri" w:hAnsi="Calibri" w:cs="Arial"/>
        </w:rPr>
        <w:t xml:space="preserve">The total artificial heart (TAH) </w:t>
      </w:r>
      <w:r>
        <w:rPr>
          <w:rFonts w:ascii="Calibri" w:hAnsi="Calibri" w:cs="Arial"/>
        </w:rPr>
        <w:t>was developed as a bridge to cardiac transplant in patients with heart failure (</w:t>
      </w:r>
      <w:proofErr w:type="gramStart"/>
      <w:r>
        <w:rPr>
          <w:rFonts w:ascii="Calibri" w:hAnsi="Calibri" w:cs="Arial"/>
        </w:rPr>
        <w:t>HF)</w:t>
      </w:r>
      <w:r>
        <w:rPr>
          <w:rFonts w:ascii="Calibri" w:hAnsi="Calibri" w:cs="Arial"/>
          <w:vertAlign w:val="superscript"/>
        </w:rPr>
        <w:t>1</w:t>
      </w:r>
      <w:proofErr w:type="gramEnd"/>
      <w:r w:rsidR="001706AD">
        <w:rPr>
          <w:rFonts w:ascii="Calibri" w:hAnsi="Calibri" w:cs="Arial"/>
          <w:vertAlign w:val="superscript"/>
        </w:rPr>
        <w:t>-4</w:t>
      </w:r>
      <w:r>
        <w:rPr>
          <w:rFonts w:ascii="Calibri" w:hAnsi="Calibri" w:cs="Arial"/>
        </w:rPr>
        <w:t xml:space="preserve">. The device </w:t>
      </w:r>
      <w:r w:rsidRPr="002528E4">
        <w:rPr>
          <w:rFonts w:ascii="Calibri" w:hAnsi="Calibri" w:cs="Arial"/>
        </w:rPr>
        <w:t>is a mechanical circulatory support system which replaces the vent</w:t>
      </w:r>
      <w:r>
        <w:rPr>
          <w:rFonts w:ascii="Calibri" w:hAnsi="Calibri" w:cs="Arial"/>
        </w:rPr>
        <w:t>ricles, with the purpose of extending life until a suitable donor heart becomes available. Congenital heart conditions may sometimes lead to HF, with patients requiring circulatory support.</w:t>
      </w:r>
      <w:r w:rsidR="00122F17">
        <w:rPr>
          <w:rFonts w:ascii="Calibri" w:hAnsi="Calibri" w:cs="Arial"/>
          <w:vertAlign w:val="superscript"/>
        </w:rPr>
        <w:t>5</w:t>
      </w:r>
      <w:proofErr w:type="gramStart"/>
      <w:r w:rsidR="00122F17">
        <w:rPr>
          <w:rFonts w:ascii="Calibri" w:hAnsi="Calibri" w:cs="Arial"/>
          <w:vertAlign w:val="superscript"/>
        </w:rPr>
        <w:t>,6</w:t>
      </w:r>
      <w:proofErr w:type="gramEnd"/>
      <w:r>
        <w:rPr>
          <w:rFonts w:ascii="Calibri" w:hAnsi="Calibri" w:cs="Arial"/>
        </w:rPr>
        <w:t xml:space="preserve"> In individuals with CCTGA, the </w:t>
      </w:r>
      <w:r w:rsidRPr="00924755">
        <w:rPr>
          <w:rFonts w:ascii="Calibri" w:hAnsi="Calibri" w:cs="Arial"/>
        </w:rPr>
        <w:t>aorta and pulmonary artery</w:t>
      </w:r>
      <w:r>
        <w:rPr>
          <w:rFonts w:ascii="Calibri" w:hAnsi="Calibri" w:cs="Arial"/>
        </w:rPr>
        <w:t xml:space="preserve"> (PA) </w:t>
      </w:r>
      <w:r w:rsidRPr="00924755">
        <w:rPr>
          <w:rFonts w:ascii="Calibri" w:hAnsi="Calibri" w:cs="Arial"/>
        </w:rPr>
        <w:t>are transposed and the ventricles are inverted.</w:t>
      </w:r>
      <w:r w:rsidR="00122F17">
        <w:rPr>
          <w:rFonts w:ascii="Calibri" w:hAnsi="Calibri" w:cs="Arial"/>
          <w:vertAlign w:val="superscript"/>
        </w:rPr>
        <w:t>7</w:t>
      </w:r>
      <w:r w:rsidRPr="00924755">
        <w:rPr>
          <w:rFonts w:ascii="Calibri" w:hAnsi="Calibri" w:cs="Arial"/>
        </w:rPr>
        <w:t xml:space="preserve"> The </w:t>
      </w:r>
      <w:r>
        <w:rPr>
          <w:rFonts w:ascii="Calibri" w:hAnsi="Calibri" w:cs="Arial"/>
        </w:rPr>
        <w:t>condition may eventually cause HF</w:t>
      </w:r>
      <w:r w:rsidRPr="00924755">
        <w:rPr>
          <w:rFonts w:ascii="Calibri" w:hAnsi="Calibri" w:cs="Arial"/>
        </w:rPr>
        <w:t xml:space="preserve"> due to an inability of the morphologic right ventricle (RV) to pump against systemic vascular resistance</w:t>
      </w:r>
      <w:r w:rsidRPr="00924755">
        <w:rPr>
          <w:rFonts w:ascii="Calibri" w:hAnsi="Calibri"/>
          <w:color w:val="000000"/>
          <w:shd w:val="clear" w:color="auto" w:fill="FFFFFF"/>
        </w:rPr>
        <w:t>.</w:t>
      </w:r>
      <w:r>
        <w:rPr>
          <w:rFonts w:ascii="Calibri" w:hAnsi="Calibri" w:cs="Arial"/>
        </w:rPr>
        <w:t xml:space="preserve"> </w:t>
      </w:r>
      <w:r w:rsidR="00122F17">
        <w:rPr>
          <w:rFonts w:ascii="Calibri" w:hAnsi="Calibri" w:cs="Arial"/>
          <w:vertAlign w:val="superscript"/>
        </w:rPr>
        <w:t>8-10</w:t>
      </w:r>
    </w:p>
    <w:p w14:paraId="66F91A6E" w14:textId="77777777" w:rsidR="001A654A" w:rsidRDefault="001A654A" w:rsidP="001A654A">
      <w:pPr>
        <w:rPr>
          <w:rFonts w:ascii="Calibri" w:hAnsi="Calibri" w:cs="Arial"/>
        </w:rPr>
      </w:pPr>
    </w:p>
    <w:p w14:paraId="7D77CE17" w14:textId="1F77324C" w:rsidR="001A654A" w:rsidRPr="005C392C" w:rsidRDefault="001A654A" w:rsidP="001A654A">
      <w:pPr>
        <w:rPr>
          <w:rFonts w:ascii="Calibri" w:hAnsi="Calibri" w:cs="Arial"/>
          <w:vertAlign w:val="superscript"/>
        </w:rPr>
      </w:pPr>
      <w:r>
        <w:rPr>
          <w:rFonts w:ascii="Calibri" w:hAnsi="Calibri" w:cs="Arial"/>
        </w:rPr>
        <w:t xml:space="preserve">In the case presented here, the patient underwent multiple childhood surgeries for his CCTGA, including a </w:t>
      </w:r>
      <w:proofErr w:type="spellStart"/>
      <w:r>
        <w:rPr>
          <w:rFonts w:ascii="Calibri" w:hAnsi="Calibri" w:cs="Arial"/>
        </w:rPr>
        <w:t>Rastelli</w:t>
      </w:r>
      <w:proofErr w:type="spellEnd"/>
      <w:r>
        <w:rPr>
          <w:rFonts w:ascii="Calibri" w:hAnsi="Calibri" w:cs="Arial"/>
        </w:rPr>
        <w:t xml:space="preserve"> repair and subsequent </w:t>
      </w:r>
      <w:proofErr w:type="spellStart"/>
      <w:r w:rsidRPr="00EC3370">
        <w:rPr>
          <w:rFonts w:ascii="Calibri" w:hAnsi="Calibri" w:cs="Arial"/>
        </w:rPr>
        <w:t>transven</w:t>
      </w:r>
      <w:r>
        <w:rPr>
          <w:rFonts w:ascii="Calibri" w:hAnsi="Calibri" w:cs="Arial"/>
        </w:rPr>
        <w:t>ous</w:t>
      </w:r>
      <w:proofErr w:type="spellEnd"/>
      <w:r>
        <w:rPr>
          <w:rFonts w:ascii="Calibri" w:hAnsi="Calibri" w:cs="Arial"/>
        </w:rPr>
        <w:t xml:space="preserve"> dual chamber pacing system.</w:t>
      </w:r>
      <w:r w:rsidR="00B71AEA">
        <w:rPr>
          <w:rFonts w:ascii="Calibri" w:hAnsi="Calibri" w:cs="Arial"/>
          <w:vertAlign w:val="superscript"/>
        </w:rPr>
        <w:t xml:space="preserve"> </w:t>
      </w:r>
      <w:r>
        <w:rPr>
          <w:rFonts w:ascii="Calibri" w:hAnsi="Calibri" w:cs="Arial"/>
        </w:rPr>
        <w:t xml:space="preserve"> As a teenager, he developed symptoms of HF due to dysfunction of the systemic RV. His condition was complicated by the presence of severe aortic insufficiency (AI) and obstruction</w:t>
      </w:r>
      <w:ins w:id="0" w:author="Iki Adachi" w:date="2013-07-06T16:54:00Z">
        <w:r w:rsidR="001559AA">
          <w:rPr>
            <w:rFonts w:ascii="Calibri" w:hAnsi="Calibri" w:cs="Arial"/>
          </w:rPr>
          <w:t xml:space="preserve"> </w:t>
        </w:r>
      </w:ins>
      <w:r w:rsidR="001559AA">
        <w:rPr>
          <w:rFonts w:ascii="Calibri" w:hAnsi="Calibri" w:cs="Arial"/>
        </w:rPr>
        <w:t xml:space="preserve">of the conduit placed between the left </w:t>
      </w:r>
      <w:proofErr w:type="gramStart"/>
      <w:r w:rsidR="001559AA">
        <w:rPr>
          <w:rFonts w:ascii="Calibri" w:hAnsi="Calibri" w:cs="Arial"/>
        </w:rPr>
        <w:t>ventricle</w:t>
      </w:r>
      <w:proofErr w:type="gramEnd"/>
      <w:r w:rsidR="001559AA">
        <w:rPr>
          <w:rFonts w:ascii="Calibri" w:hAnsi="Calibri" w:cs="Arial"/>
        </w:rPr>
        <w:t xml:space="preserve"> (LV) to PA</w:t>
      </w:r>
      <w:r>
        <w:rPr>
          <w:rFonts w:ascii="Calibri" w:hAnsi="Calibri" w:cs="Arial"/>
        </w:rPr>
        <w:t>. After multiple hospitalizations, including placement with a</w:t>
      </w:r>
      <w:r w:rsidR="0000537D">
        <w:rPr>
          <w:rFonts w:ascii="Calibri" w:hAnsi="Calibri" w:cs="Arial"/>
        </w:rPr>
        <w:t>n</w:t>
      </w:r>
      <w:r>
        <w:rPr>
          <w:rFonts w:ascii="Calibri" w:hAnsi="Calibri" w:cs="Arial"/>
        </w:rPr>
        <w:t xml:space="preserve"> </w:t>
      </w:r>
      <w:proofErr w:type="spellStart"/>
      <w:r>
        <w:rPr>
          <w:rFonts w:ascii="Calibri" w:hAnsi="Calibri" w:cs="Arial"/>
        </w:rPr>
        <w:t>intracardioverter</w:t>
      </w:r>
      <w:proofErr w:type="spellEnd"/>
      <w:r>
        <w:rPr>
          <w:rFonts w:ascii="Calibri" w:hAnsi="Calibri" w:cs="Arial"/>
        </w:rPr>
        <w:t xml:space="preserve"> defibrillator (ICD), he advanced to end-stage HF and went into renal failure and cardiogenic shock, requiring intubation and circulatory support.</w:t>
      </w:r>
    </w:p>
    <w:p w14:paraId="782A4A47" w14:textId="77777777" w:rsidR="001A654A" w:rsidRDefault="001A654A" w:rsidP="001A654A">
      <w:pPr>
        <w:rPr>
          <w:rFonts w:ascii="Calibri" w:hAnsi="Calibri" w:cs="Arial"/>
        </w:rPr>
      </w:pPr>
    </w:p>
    <w:p w14:paraId="097084CD" w14:textId="710A07D7" w:rsidR="001A654A" w:rsidRDefault="001A654A" w:rsidP="001A654A">
      <w:pPr>
        <w:rPr>
          <w:rFonts w:ascii="Calibri" w:hAnsi="Calibri" w:cs="Arial"/>
        </w:rPr>
      </w:pPr>
      <w:r>
        <w:rPr>
          <w:rFonts w:ascii="Calibri" w:hAnsi="Calibri" w:cs="Arial"/>
        </w:rPr>
        <w:t>Although the TAH is designed for individuals with normally-structure</w:t>
      </w:r>
      <w:r w:rsidR="0000537D">
        <w:rPr>
          <w:rFonts w:ascii="Calibri" w:hAnsi="Calibri" w:cs="Arial"/>
        </w:rPr>
        <w:t>d hearts, the device</w:t>
      </w:r>
      <w:r>
        <w:rPr>
          <w:rFonts w:ascii="Calibri" w:hAnsi="Calibri" w:cs="Arial"/>
        </w:rPr>
        <w:t xml:space="preserve"> was considered the patient’s best option for survival considering the severity of his condition and the presence of complex cardiac lesions. To accommodate his transposed arteries and inverted ventricles, the TAH was modified during implantation, and the surgery was successful. Three months after implantation, he was discharged home. He received a donor heart 5 months after implantation with the TAH.</w:t>
      </w:r>
    </w:p>
    <w:p w14:paraId="3CA35B74" w14:textId="77777777" w:rsidR="001A654A" w:rsidRDefault="001A654A" w:rsidP="001A654A">
      <w:pPr>
        <w:rPr>
          <w:rFonts w:ascii="Calibri" w:hAnsi="Calibri" w:cs="Arial"/>
        </w:rPr>
      </w:pPr>
    </w:p>
    <w:p w14:paraId="61F846B5" w14:textId="77777777" w:rsidR="001A654A" w:rsidRDefault="001A654A" w:rsidP="001A654A">
      <w:pPr>
        <w:rPr>
          <w:rFonts w:ascii="Calibri" w:hAnsi="Calibri" w:cs="Calibri"/>
          <w:b/>
        </w:rPr>
      </w:pPr>
      <w:r>
        <w:rPr>
          <w:rFonts w:ascii="Calibri" w:hAnsi="Calibri" w:cs="Calibri"/>
          <w:b/>
        </w:rPr>
        <w:t>CASE PRESENTATION:</w:t>
      </w:r>
    </w:p>
    <w:p w14:paraId="0CBD783B" w14:textId="77777777" w:rsidR="001A654A" w:rsidRDefault="001A654A" w:rsidP="001A654A">
      <w:pPr>
        <w:rPr>
          <w:rFonts w:ascii="Calibri" w:hAnsi="Calibri" w:cs="Calibri"/>
        </w:rPr>
      </w:pPr>
    </w:p>
    <w:p w14:paraId="5BBA272E" w14:textId="2FA6A449" w:rsidR="001A654A" w:rsidRPr="00CD35E3" w:rsidRDefault="001A654A" w:rsidP="001559AA">
      <w:pPr>
        <w:rPr>
          <w:rFonts w:ascii="Calibri" w:hAnsi="Calibri"/>
          <w:vertAlign w:val="superscript"/>
        </w:rPr>
      </w:pPr>
      <w:r>
        <w:rPr>
          <w:rFonts w:ascii="Calibri" w:hAnsi="Calibri" w:cs="Calibri"/>
        </w:rPr>
        <w:t>The patient was a 17-year-</w:t>
      </w:r>
      <w:r w:rsidRPr="00995F3A">
        <w:rPr>
          <w:rFonts w:ascii="Calibri" w:hAnsi="Calibri" w:cs="Calibri"/>
        </w:rPr>
        <w:t xml:space="preserve">old Caucasian male with a history of </w:t>
      </w:r>
      <w:r>
        <w:rPr>
          <w:rFonts w:ascii="Calibri" w:hAnsi="Calibri" w:cs="Calibri"/>
        </w:rPr>
        <w:t>CCTGA, pulmonary atresia, and ventricular septal defect (VSD) (</w:t>
      </w:r>
      <w:r>
        <w:rPr>
          <w:rFonts w:ascii="Calibri" w:hAnsi="Calibri" w:cs="Calibri"/>
          <w:b/>
        </w:rPr>
        <w:t>Figure 1A, 1B</w:t>
      </w:r>
      <w:r>
        <w:rPr>
          <w:rFonts w:ascii="Calibri" w:hAnsi="Calibri" w:cs="Calibri"/>
        </w:rPr>
        <w:t>).</w:t>
      </w:r>
      <w:r w:rsidRPr="00995F3A">
        <w:rPr>
          <w:rFonts w:ascii="Calibri" w:hAnsi="Calibri" w:cs="Calibri"/>
        </w:rPr>
        <w:t xml:space="preserve"> </w:t>
      </w:r>
      <w:r>
        <w:rPr>
          <w:rFonts w:ascii="Calibri" w:eastAsia="Times" w:hAnsi="Calibri" w:cs="Times"/>
        </w:rPr>
        <w:t xml:space="preserve">He </w:t>
      </w:r>
      <w:r w:rsidRPr="00995F3A">
        <w:rPr>
          <w:rFonts w:ascii="Calibri" w:eastAsia="Times" w:hAnsi="Calibri" w:cs="Times"/>
        </w:rPr>
        <w:t xml:space="preserve">had an ascending aorta to main pulmonary </w:t>
      </w:r>
      <w:r w:rsidRPr="00995F3A">
        <w:rPr>
          <w:rFonts w:ascii="Calibri" w:eastAsia="Times" w:hAnsi="Calibri" w:cs="Times"/>
        </w:rPr>
        <w:lastRenderedPageBreak/>
        <w:t xml:space="preserve">artery shunt and </w:t>
      </w:r>
      <w:proofErr w:type="spellStart"/>
      <w:r w:rsidRPr="00995F3A">
        <w:rPr>
          <w:rFonts w:ascii="Calibri" w:eastAsia="Times" w:hAnsi="Calibri" w:cs="Times"/>
        </w:rPr>
        <w:t>epi</w:t>
      </w:r>
      <w:r>
        <w:rPr>
          <w:rFonts w:ascii="Calibri" w:eastAsia="Times" w:hAnsi="Calibri" w:cs="Times"/>
        </w:rPr>
        <w:t>cardial</w:t>
      </w:r>
      <w:proofErr w:type="spellEnd"/>
      <w:r>
        <w:rPr>
          <w:rFonts w:ascii="Calibri" w:eastAsia="Times" w:hAnsi="Calibri" w:cs="Times"/>
        </w:rPr>
        <w:t xml:space="preserve"> pacemaker placed in infancy</w:t>
      </w:r>
      <w:r w:rsidRPr="00995F3A">
        <w:rPr>
          <w:rFonts w:ascii="Calibri" w:eastAsia="Times" w:hAnsi="Calibri" w:cs="Times"/>
        </w:rPr>
        <w:t xml:space="preserve">.  </w:t>
      </w:r>
      <w:r>
        <w:rPr>
          <w:rFonts w:ascii="Calibri" w:hAnsi="Calibri"/>
        </w:rPr>
        <w:t xml:space="preserve">The patient was </w:t>
      </w:r>
      <w:r w:rsidR="0000537D">
        <w:rPr>
          <w:rFonts w:ascii="Calibri" w:hAnsi="Calibri"/>
        </w:rPr>
        <w:t xml:space="preserve">status-post </w:t>
      </w:r>
      <w:r w:rsidR="001559AA">
        <w:rPr>
          <w:rFonts w:ascii="Calibri" w:hAnsi="Calibri"/>
        </w:rPr>
        <w:t xml:space="preserve">classical repair at age 4, which consisted of VSD closure and placement of </w:t>
      </w:r>
      <w:r w:rsidR="0000537D">
        <w:rPr>
          <w:rFonts w:ascii="Calibri" w:hAnsi="Calibri"/>
        </w:rPr>
        <w:t xml:space="preserve">a </w:t>
      </w:r>
      <w:r w:rsidRPr="00995F3A">
        <w:rPr>
          <w:rFonts w:ascii="Calibri" w:hAnsi="Calibri" w:cs="Arial"/>
        </w:rPr>
        <w:t>morphologic LV</w:t>
      </w:r>
      <w:r>
        <w:rPr>
          <w:rFonts w:ascii="Calibri" w:hAnsi="Calibri" w:cs="Arial"/>
        </w:rPr>
        <w:t xml:space="preserve"> to PA conduit</w:t>
      </w:r>
      <w:r w:rsidRPr="00995F3A">
        <w:rPr>
          <w:rFonts w:ascii="Calibri" w:hAnsi="Calibri" w:cs="Arial"/>
        </w:rPr>
        <w:t xml:space="preserve">. </w:t>
      </w:r>
      <w:r w:rsidR="00CD35E3">
        <w:rPr>
          <w:rFonts w:ascii="Calibri" w:hAnsi="Calibri"/>
          <w:vertAlign w:val="superscript"/>
        </w:rPr>
        <w:t xml:space="preserve"> </w:t>
      </w:r>
      <w:r w:rsidRPr="00995F3A">
        <w:rPr>
          <w:rFonts w:ascii="Calibri" w:hAnsi="Calibri"/>
        </w:rPr>
        <w:t xml:space="preserve">A residual VSD was closed with an </w:t>
      </w:r>
      <w:proofErr w:type="spellStart"/>
      <w:r>
        <w:rPr>
          <w:rFonts w:ascii="Calibri" w:hAnsi="Calibri"/>
        </w:rPr>
        <w:t>Amplatzer</w:t>
      </w:r>
      <w:proofErr w:type="spellEnd"/>
      <w:r>
        <w:rPr>
          <w:rFonts w:ascii="Calibri" w:hAnsi="Calibri"/>
        </w:rPr>
        <w:t xml:space="preserve"> </w:t>
      </w:r>
      <w:proofErr w:type="spellStart"/>
      <w:r>
        <w:rPr>
          <w:rFonts w:ascii="Calibri" w:hAnsi="Calibri"/>
        </w:rPr>
        <w:t>occluder</w:t>
      </w:r>
      <w:proofErr w:type="spellEnd"/>
      <w:r>
        <w:rPr>
          <w:rFonts w:ascii="Calibri" w:hAnsi="Calibri"/>
        </w:rPr>
        <w:t xml:space="preserve"> at age 11</w:t>
      </w:r>
      <w:r w:rsidRPr="00995F3A">
        <w:rPr>
          <w:rFonts w:ascii="Calibri" w:hAnsi="Calibri"/>
        </w:rPr>
        <w:t>.</w:t>
      </w:r>
      <w:r w:rsidR="00CD35E3" w:rsidRPr="00CD35E3">
        <w:rPr>
          <w:rFonts w:ascii="Calibri" w:hAnsi="Calibri"/>
          <w:vertAlign w:val="superscript"/>
        </w:rPr>
        <w:t xml:space="preserve"> </w:t>
      </w:r>
      <w:r w:rsidRPr="00995F3A">
        <w:rPr>
          <w:rFonts w:ascii="Calibri" w:hAnsi="Calibri"/>
        </w:rPr>
        <w:t> </w:t>
      </w:r>
      <w:r>
        <w:rPr>
          <w:rFonts w:ascii="Calibri" w:hAnsi="Calibri"/>
        </w:rPr>
        <w:t>He subsequently received</w:t>
      </w:r>
      <w:r w:rsidRPr="00995F3A">
        <w:rPr>
          <w:rFonts w:ascii="Calibri" w:hAnsi="Calibri"/>
        </w:rPr>
        <w:t xml:space="preserve"> a dual chamber </w:t>
      </w:r>
      <w:proofErr w:type="spellStart"/>
      <w:r w:rsidRPr="00995F3A">
        <w:rPr>
          <w:rFonts w:ascii="Calibri" w:hAnsi="Calibri"/>
        </w:rPr>
        <w:t>transvenous</w:t>
      </w:r>
      <w:proofErr w:type="spellEnd"/>
      <w:r w:rsidRPr="00995F3A">
        <w:rPr>
          <w:rFonts w:ascii="Calibri" w:hAnsi="Calibri"/>
        </w:rPr>
        <w:t xml:space="preserve"> pacing </w:t>
      </w:r>
      <w:r>
        <w:rPr>
          <w:rFonts w:ascii="Calibri" w:hAnsi="Calibri"/>
        </w:rPr>
        <w:t>system.  At age 16, he was scheduled</w:t>
      </w:r>
      <w:r w:rsidRPr="00995F3A">
        <w:rPr>
          <w:rFonts w:ascii="Calibri" w:hAnsi="Calibri"/>
        </w:rPr>
        <w:t xml:space="preserve"> for programmed electrical stimulation with consideration to be given for placement of a cardiac defibrillator.  However, he had no inducible ventricular arrhythmia.  </w:t>
      </w:r>
      <w:r>
        <w:rPr>
          <w:rFonts w:ascii="Calibri" w:hAnsi="Calibri"/>
        </w:rPr>
        <w:t>Cardiac resynchronization therapy (</w:t>
      </w:r>
      <w:r w:rsidRPr="00995F3A">
        <w:rPr>
          <w:rFonts w:ascii="Calibri" w:hAnsi="Calibri"/>
        </w:rPr>
        <w:t>CRT</w:t>
      </w:r>
      <w:r>
        <w:rPr>
          <w:rFonts w:ascii="Calibri" w:hAnsi="Calibri"/>
        </w:rPr>
        <w:t>)</w:t>
      </w:r>
      <w:r w:rsidR="00FD4BB7">
        <w:rPr>
          <w:rFonts w:ascii="Calibri" w:hAnsi="Calibri"/>
        </w:rPr>
        <w:t xml:space="preserve"> was initiated.</w:t>
      </w:r>
    </w:p>
    <w:p w14:paraId="0F7DEEF3" w14:textId="77777777" w:rsidR="001A654A" w:rsidRPr="00995F3A" w:rsidRDefault="001A654A" w:rsidP="001A654A">
      <w:pPr>
        <w:rPr>
          <w:rFonts w:ascii="Calibri" w:hAnsi="Calibri"/>
        </w:rPr>
      </w:pPr>
    </w:p>
    <w:p w14:paraId="6D448E95" w14:textId="04847B83" w:rsidR="001A654A" w:rsidRPr="00E57298" w:rsidRDefault="0000537D" w:rsidP="001A654A">
      <w:pPr>
        <w:rPr>
          <w:rFonts w:ascii="Calibri" w:hAnsi="Calibri"/>
          <w:vertAlign w:val="superscript"/>
        </w:rPr>
      </w:pPr>
      <w:r>
        <w:rPr>
          <w:rFonts w:ascii="Calibri" w:hAnsi="Calibri"/>
        </w:rPr>
        <w:t>The patient</w:t>
      </w:r>
      <w:r w:rsidR="001A654A">
        <w:rPr>
          <w:rFonts w:ascii="Calibri" w:hAnsi="Calibri"/>
        </w:rPr>
        <w:t xml:space="preserve"> presented to the emergency room with symptoms of HF at age 17</w:t>
      </w:r>
      <w:r w:rsidR="001A654A" w:rsidRPr="00995F3A">
        <w:rPr>
          <w:rFonts w:ascii="Calibri" w:hAnsi="Calibri"/>
        </w:rPr>
        <w:t xml:space="preserve"> </w:t>
      </w:r>
      <w:r w:rsidR="001A654A">
        <w:rPr>
          <w:rFonts w:ascii="Calibri" w:hAnsi="Calibri"/>
        </w:rPr>
        <w:t>after several days of noncompliance with medication</w:t>
      </w:r>
      <w:r w:rsidR="001A654A" w:rsidRPr="00995F3A">
        <w:rPr>
          <w:rFonts w:ascii="Calibri" w:hAnsi="Calibri"/>
        </w:rPr>
        <w:t xml:space="preserve">. </w:t>
      </w:r>
      <w:r w:rsidR="001A654A">
        <w:rPr>
          <w:rFonts w:ascii="Calibri" w:hAnsi="Calibri"/>
        </w:rPr>
        <w:t>His symptoms included</w:t>
      </w:r>
      <w:r w:rsidR="001A654A" w:rsidRPr="00995F3A">
        <w:rPr>
          <w:rFonts w:ascii="Calibri" w:hAnsi="Calibri"/>
        </w:rPr>
        <w:t xml:space="preserve"> dyspnea </w:t>
      </w:r>
      <w:r w:rsidR="001A654A">
        <w:rPr>
          <w:rFonts w:ascii="Calibri" w:hAnsi="Calibri"/>
        </w:rPr>
        <w:t xml:space="preserve">as well as a </w:t>
      </w:r>
      <w:r w:rsidR="001A654A" w:rsidRPr="00995F3A">
        <w:rPr>
          <w:rFonts w:ascii="Calibri" w:hAnsi="Calibri"/>
        </w:rPr>
        <w:t>brief episode of c</w:t>
      </w:r>
      <w:r w:rsidR="001A654A">
        <w:rPr>
          <w:rFonts w:ascii="Calibri" w:hAnsi="Calibri"/>
        </w:rPr>
        <w:t>hest pain four days prior to the ER visit.</w:t>
      </w:r>
      <w:r w:rsidR="001A654A" w:rsidRPr="00995F3A">
        <w:rPr>
          <w:rFonts w:ascii="Calibri" w:hAnsi="Calibri"/>
        </w:rPr>
        <w:t xml:space="preserve">  </w:t>
      </w:r>
      <w:r w:rsidR="001A654A">
        <w:rPr>
          <w:rFonts w:ascii="Calibri" w:hAnsi="Calibri"/>
        </w:rPr>
        <w:t xml:space="preserve">He was treated with diuretics overnight and was discharged home with medications re-established. </w:t>
      </w:r>
      <w:r w:rsidR="001A654A" w:rsidRPr="00995F3A">
        <w:rPr>
          <w:rFonts w:ascii="Calibri" w:hAnsi="Calibri"/>
        </w:rPr>
        <w:t>Following his hospitalization</w:t>
      </w:r>
      <w:r w:rsidR="001A654A">
        <w:rPr>
          <w:rFonts w:ascii="Calibri" w:hAnsi="Calibri"/>
        </w:rPr>
        <w:t>,</w:t>
      </w:r>
      <w:r w:rsidR="001A654A" w:rsidRPr="00995F3A">
        <w:rPr>
          <w:rFonts w:ascii="Calibri" w:hAnsi="Calibri"/>
        </w:rPr>
        <w:t xml:space="preserve"> cardiac transplantation was discussed in detail with the patient and his family. A complete transplant evaluation was performed and the pa</w:t>
      </w:r>
      <w:r w:rsidR="00E57298">
        <w:rPr>
          <w:rFonts w:ascii="Calibri" w:hAnsi="Calibri"/>
        </w:rPr>
        <w:t>tient was subsequently listed.</w:t>
      </w:r>
    </w:p>
    <w:p w14:paraId="7A1ECDB5" w14:textId="77777777" w:rsidR="001A654A" w:rsidRPr="00995F3A" w:rsidRDefault="001A654A" w:rsidP="001A654A">
      <w:pPr>
        <w:rPr>
          <w:rFonts w:ascii="Calibri" w:hAnsi="Calibri"/>
        </w:rPr>
      </w:pPr>
    </w:p>
    <w:p w14:paraId="0AC68208" w14:textId="77777777" w:rsidR="001A654A" w:rsidRPr="00E57298" w:rsidRDefault="001A654A" w:rsidP="001A654A">
      <w:pPr>
        <w:rPr>
          <w:rFonts w:ascii="Calibri" w:hAnsi="Calibri"/>
          <w:vertAlign w:val="superscript"/>
        </w:rPr>
      </w:pPr>
      <w:r w:rsidRPr="00995F3A">
        <w:rPr>
          <w:rFonts w:ascii="Calibri" w:hAnsi="Calibri"/>
        </w:rPr>
        <w:t>Nine months later, he was admitted to the hospital</w:t>
      </w:r>
      <w:r>
        <w:rPr>
          <w:rFonts w:ascii="Calibri" w:hAnsi="Calibri"/>
        </w:rPr>
        <w:t xml:space="preserve"> after an </w:t>
      </w:r>
      <w:r w:rsidRPr="00995F3A">
        <w:rPr>
          <w:rFonts w:ascii="Calibri" w:hAnsi="Calibri"/>
        </w:rPr>
        <w:t>episode</w:t>
      </w:r>
      <w:r>
        <w:rPr>
          <w:rFonts w:ascii="Calibri" w:hAnsi="Calibri"/>
        </w:rPr>
        <w:t xml:space="preserve"> of syncope</w:t>
      </w:r>
      <w:r w:rsidRPr="00995F3A">
        <w:rPr>
          <w:rFonts w:ascii="Calibri" w:hAnsi="Calibri"/>
        </w:rPr>
        <w:t xml:space="preserve"> associated with atrial fibrillation.  He underwent DC </w:t>
      </w:r>
      <w:proofErr w:type="spellStart"/>
      <w:r w:rsidRPr="00995F3A">
        <w:rPr>
          <w:rFonts w:ascii="Calibri" w:hAnsi="Calibri"/>
        </w:rPr>
        <w:t>cardioversion</w:t>
      </w:r>
      <w:proofErr w:type="spellEnd"/>
      <w:r w:rsidRPr="00995F3A">
        <w:rPr>
          <w:rFonts w:ascii="Calibri" w:hAnsi="Calibri"/>
        </w:rPr>
        <w:t xml:space="preserve">. Four days after being discharged, he </w:t>
      </w:r>
      <w:r>
        <w:rPr>
          <w:rFonts w:ascii="Calibri" w:hAnsi="Calibri"/>
        </w:rPr>
        <w:t>returned to the emergency room with complaints of chest pain and hemoptysis. He</w:t>
      </w:r>
      <w:r w:rsidRPr="00995F3A">
        <w:rPr>
          <w:rFonts w:ascii="Calibri" w:hAnsi="Calibri"/>
        </w:rPr>
        <w:t xml:space="preserve"> returned to the ER two days later with increasing chest pain</w:t>
      </w:r>
      <w:r>
        <w:rPr>
          <w:rFonts w:ascii="Calibri" w:hAnsi="Calibri"/>
        </w:rPr>
        <w:t>. Computerized tomography (CT)</w:t>
      </w:r>
      <w:r w:rsidRPr="00995F3A">
        <w:rPr>
          <w:rFonts w:ascii="Calibri" w:hAnsi="Calibri"/>
        </w:rPr>
        <w:t xml:space="preserve"> </w:t>
      </w:r>
      <w:r>
        <w:rPr>
          <w:rFonts w:ascii="Calibri" w:hAnsi="Calibri"/>
        </w:rPr>
        <w:t>revealed</w:t>
      </w:r>
      <w:r w:rsidRPr="00995F3A">
        <w:rPr>
          <w:rFonts w:ascii="Calibri" w:hAnsi="Calibri"/>
        </w:rPr>
        <w:t xml:space="preserve"> a pulmonary embolus in a r</w:t>
      </w:r>
      <w:r>
        <w:rPr>
          <w:rFonts w:ascii="Calibri" w:hAnsi="Calibri"/>
        </w:rPr>
        <w:t>ight lower lobe distribution as well as a separate</w:t>
      </w:r>
      <w:r w:rsidRPr="00995F3A">
        <w:rPr>
          <w:rFonts w:ascii="Calibri" w:hAnsi="Calibri"/>
        </w:rPr>
        <w:t xml:space="preserve"> infiltrate</w:t>
      </w:r>
      <w:r>
        <w:rPr>
          <w:rFonts w:ascii="Calibri" w:hAnsi="Calibri"/>
        </w:rPr>
        <w:t>.</w:t>
      </w:r>
      <w:r w:rsidRPr="00995F3A">
        <w:rPr>
          <w:rFonts w:ascii="Calibri" w:hAnsi="Calibri"/>
        </w:rPr>
        <w:t xml:space="preserve"> </w:t>
      </w:r>
      <w:r>
        <w:rPr>
          <w:rFonts w:ascii="Calibri" w:hAnsi="Calibri"/>
        </w:rPr>
        <w:t xml:space="preserve">Anticoagulation therapy was initiated. Two weeks later, an implantable </w:t>
      </w:r>
      <w:proofErr w:type="spellStart"/>
      <w:r>
        <w:rPr>
          <w:rFonts w:ascii="Calibri" w:hAnsi="Calibri"/>
        </w:rPr>
        <w:t>cardioverter</w:t>
      </w:r>
      <w:proofErr w:type="spellEnd"/>
      <w:r>
        <w:rPr>
          <w:rFonts w:ascii="Calibri" w:hAnsi="Calibri"/>
        </w:rPr>
        <w:t xml:space="preserve"> defibrillator (ICD) was placed following a period of </w:t>
      </w:r>
      <w:proofErr w:type="spellStart"/>
      <w:r>
        <w:rPr>
          <w:rFonts w:ascii="Calibri" w:hAnsi="Calibri"/>
        </w:rPr>
        <w:t>nonsustained</w:t>
      </w:r>
      <w:proofErr w:type="spellEnd"/>
      <w:r w:rsidRPr="00995F3A">
        <w:rPr>
          <w:rFonts w:ascii="Calibri" w:hAnsi="Calibri"/>
        </w:rPr>
        <w:t xml:space="preserve"> ventricular tachycardia</w:t>
      </w:r>
      <w:r w:rsidR="00E57298">
        <w:rPr>
          <w:rFonts w:ascii="Calibri" w:hAnsi="Calibri"/>
        </w:rPr>
        <w:t>.</w:t>
      </w:r>
    </w:p>
    <w:p w14:paraId="7C772852" w14:textId="77777777" w:rsidR="001A654A" w:rsidRDefault="001A654A" w:rsidP="001A654A">
      <w:pPr>
        <w:spacing w:line="228" w:lineRule="auto"/>
        <w:rPr>
          <w:rFonts w:ascii="Calibri" w:hAnsi="Calibri"/>
        </w:rPr>
      </w:pPr>
    </w:p>
    <w:p w14:paraId="0252D392" w14:textId="77777777" w:rsidR="001A654A" w:rsidRPr="0091697D" w:rsidRDefault="001A654A" w:rsidP="001A654A">
      <w:pPr>
        <w:spacing w:line="228" w:lineRule="auto"/>
        <w:rPr>
          <w:rFonts w:ascii="Calibri" w:hAnsi="Calibri"/>
        </w:rPr>
      </w:pPr>
      <w:r>
        <w:rPr>
          <w:rFonts w:ascii="Calibri" w:hAnsi="Calibri"/>
        </w:rPr>
        <w:t>He was discharged nine days after ICD placement but returned four days later and was re-admitted, having reported</w:t>
      </w:r>
      <w:r w:rsidRPr="00DD22C1">
        <w:rPr>
          <w:rFonts w:ascii="Calibri" w:hAnsi="Calibri"/>
        </w:rPr>
        <w:t xml:space="preserve"> recurrent episodes of dyspnea and palpitations at night when lying down, chronic nausea and decreased appetite</w:t>
      </w:r>
      <w:r>
        <w:rPr>
          <w:rFonts w:ascii="Calibri" w:hAnsi="Calibri"/>
        </w:rPr>
        <w:t xml:space="preserve">.  His entering medications were </w:t>
      </w:r>
      <w:r w:rsidRPr="00DD22C1">
        <w:rPr>
          <w:rFonts w:ascii="Calibri" w:hAnsi="Calibri"/>
        </w:rPr>
        <w:t>digoxin</w:t>
      </w:r>
      <w:proofErr w:type="gramStart"/>
      <w:r w:rsidRPr="00DD22C1">
        <w:rPr>
          <w:rFonts w:ascii="Calibri" w:hAnsi="Calibri"/>
        </w:rPr>
        <w:t>,</w:t>
      </w:r>
      <w:r w:rsidRPr="0091697D">
        <w:rPr>
          <w:rFonts w:ascii="Calibri" w:hAnsi="Calibri"/>
        </w:rPr>
        <w:t>125</w:t>
      </w:r>
      <w:proofErr w:type="gramEnd"/>
      <w:r w:rsidRPr="0091697D">
        <w:rPr>
          <w:rFonts w:ascii="Calibri" w:hAnsi="Calibri"/>
        </w:rPr>
        <w:t xml:space="preserve"> microgram </w:t>
      </w:r>
      <w:proofErr w:type="spellStart"/>
      <w:r w:rsidRPr="0091697D">
        <w:rPr>
          <w:rFonts w:ascii="Calibri" w:hAnsi="Calibri"/>
        </w:rPr>
        <w:t>po</w:t>
      </w:r>
      <w:proofErr w:type="spellEnd"/>
      <w:r w:rsidRPr="0091697D">
        <w:rPr>
          <w:rFonts w:ascii="Calibri" w:hAnsi="Calibri"/>
        </w:rPr>
        <w:t xml:space="preserve"> daily, hydrochlorothiazide 25 mg </w:t>
      </w:r>
      <w:proofErr w:type="spellStart"/>
      <w:r w:rsidRPr="0091697D">
        <w:rPr>
          <w:rFonts w:ascii="Calibri" w:hAnsi="Calibri"/>
        </w:rPr>
        <w:t>po</w:t>
      </w:r>
      <w:proofErr w:type="spellEnd"/>
      <w:r w:rsidRPr="0091697D">
        <w:rPr>
          <w:rFonts w:ascii="Calibri" w:hAnsi="Calibri"/>
        </w:rPr>
        <w:t xml:space="preserve"> daily, warfarin 5.5 mg </w:t>
      </w:r>
      <w:proofErr w:type="spellStart"/>
      <w:r w:rsidRPr="0091697D">
        <w:rPr>
          <w:rFonts w:ascii="Calibri" w:hAnsi="Calibri"/>
        </w:rPr>
        <w:t>po</w:t>
      </w:r>
      <w:proofErr w:type="spellEnd"/>
      <w:r w:rsidRPr="0091697D">
        <w:rPr>
          <w:rFonts w:ascii="Calibri" w:hAnsi="Calibri"/>
        </w:rPr>
        <w:t xml:space="preserve"> daily, </w:t>
      </w:r>
      <w:proofErr w:type="spellStart"/>
      <w:r w:rsidRPr="0091697D">
        <w:rPr>
          <w:rFonts w:ascii="Calibri" w:hAnsi="Calibri"/>
        </w:rPr>
        <w:t>e</w:t>
      </w:r>
      <w:r>
        <w:rPr>
          <w:rFonts w:ascii="Calibri" w:hAnsi="Calibri"/>
        </w:rPr>
        <w:t>nalapril</w:t>
      </w:r>
      <w:proofErr w:type="spellEnd"/>
      <w:r>
        <w:rPr>
          <w:rFonts w:ascii="Calibri" w:hAnsi="Calibri"/>
        </w:rPr>
        <w:t xml:space="preserve"> 10 mg </w:t>
      </w:r>
      <w:proofErr w:type="spellStart"/>
      <w:r>
        <w:rPr>
          <w:rFonts w:ascii="Calibri" w:hAnsi="Calibri"/>
        </w:rPr>
        <w:t>po</w:t>
      </w:r>
      <w:proofErr w:type="spellEnd"/>
      <w:r>
        <w:rPr>
          <w:rFonts w:ascii="Calibri" w:hAnsi="Calibri"/>
        </w:rPr>
        <w:t xml:space="preserve"> twice daily, f</w:t>
      </w:r>
      <w:r w:rsidRPr="0091697D">
        <w:rPr>
          <w:rFonts w:ascii="Calibri" w:hAnsi="Calibri"/>
        </w:rPr>
        <w:t xml:space="preserve">urosemide 40 mg </w:t>
      </w:r>
      <w:proofErr w:type="spellStart"/>
      <w:r w:rsidRPr="0091697D">
        <w:rPr>
          <w:rFonts w:ascii="Calibri" w:hAnsi="Calibri"/>
        </w:rPr>
        <w:t>po</w:t>
      </w:r>
      <w:proofErr w:type="spellEnd"/>
      <w:r w:rsidRPr="0091697D">
        <w:rPr>
          <w:rFonts w:ascii="Calibri" w:hAnsi="Calibri"/>
        </w:rPr>
        <w:t xml:space="preserve"> twice daily, </w:t>
      </w:r>
      <w:r>
        <w:rPr>
          <w:rFonts w:ascii="Calibri" w:hAnsi="Calibri"/>
        </w:rPr>
        <w:t xml:space="preserve">and </w:t>
      </w:r>
      <w:proofErr w:type="spellStart"/>
      <w:r>
        <w:rPr>
          <w:rFonts w:ascii="Calibri" w:hAnsi="Calibri"/>
        </w:rPr>
        <w:t>m</w:t>
      </w:r>
      <w:r w:rsidRPr="0091697D">
        <w:rPr>
          <w:rFonts w:ascii="Calibri" w:hAnsi="Calibri"/>
        </w:rPr>
        <w:t>etoprolol</w:t>
      </w:r>
      <w:proofErr w:type="spellEnd"/>
      <w:r w:rsidRPr="0091697D">
        <w:rPr>
          <w:rFonts w:ascii="Calibri" w:hAnsi="Calibri"/>
        </w:rPr>
        <w:t xml:space="preserve"> 50 mg </w:t>
      </w:r>
      <w:proofErr w:type="spellStart"/>
      <w:r w:rsidRPr="0091697D">
        <w:rPr>
          <w:rFonts w:ascii="Calibri" w:hAnsi="Calibri"/>
        </w:rPr>
        <w:t>po</w:t>
      </w:r>
      <w:proofErr w:type="spellEnd"/>
      <w:r w:rsidRPr="0091697D">
        <w:rPr>
          <w:rFonts w:ascii="Calibri" w:hAnsi="Calibri"/>
        </w:rPr>
        <w:t xml:space="preserve"> twice daily</w:t>
      </w:r>
      <w:r>
        <w:rPr>
          <w:rFonts w:ascii="Calibri" w:hAnsi="Calibri"/>
        </w:rPr>
        <w:t xml:space="preserve">. He was taking Zofran, Colace, </w:t>
      </w:r>
      <w:proofErr w:type="spellStart"/>
      <w:proofErr w:type="gramStart"/>
      <w:r w:rsidRPr="0091697D">
        <w:rPr>
          <w:rFonts w:ascii="Calibri" w:hAnsi="Calibri"/>
        </w:rPr>
        <w:t>Miralax</w:t>
      </w:r>
      <w:proofErr w:type="spellEnd"/>
      <w:r w:rsidRPr="0091697D">
        <w:rPr>
          <w:rFonts w:ascii="Calibri" w:hAnsi="Calibri"/>
        </w:rPr>
        <w:t xml:space="preserve"> </w:t>
      </w:r>
      <w:r>
        <w:rPr>
          <w:rFonts w:ascii="Calibri" w:hAnsi="Calibri"/>
        </w:rPr>
        <w:t>,</w:t>
      </w:r>
      <w:proofErr w:type="gramEnd"/>
      <w:r>
        <w:rPr>
          <w:rFonts w:ascii="Calibri" w:hAnsi="Calibri"/>
        </w:rPr>
        <w:t xml:space="preserve"> and Tylenol on an as needed basis. </w:t>
      </w:r>
      <w:r w:rsidRPr="0091697D">
        <w:rPr>
          <w:rFonts w:ascii="Calibri" w:hAnsi="Calibri"/>
        </w:rPr>
        <w:t xml:space="preserve">He had no known drug allergies. </w:t>
      </w:r>
    </w:p>
    <w:p w14:paraId="3E8B2C3B" w14:textId="77777777" w:rsidR="001A654A" w:rsidRDefault="001A654A" w:rsidP="001A654A">
      <w:pPr>
        <w:suppressAutoHyphens/>
        <w:spacing w:line="228" w:lineRule="auto"/>
        <w:rPr>
          <w:rFonts w:ascii="Calibri" w:hAnsi="Calibri"/>
        </w:rPr>
      </w:pPr>
    </w:p>
    <w:p w14:paraId="7C2CA302" w14:textId="78223AD0" w:rsidR="001A654A" w:rsidRDefault="001A654A" w:rsidP="001A654A">
      <w:pPr>
        <w:suppressAutoHyphens/>
        <w:spacing w:line="228" w:lineRule="auto"/>
        <w:rPr>
          <w:rFonts w:ascii="Calibri" w:hAnsi="Calibri"/>
        </w:rPr>
      </w:pPr>
      <w:r>
        <w:rPr>
          <w:rFonts w:ascii="Calibri" w:eastAsia="Times" w:hAnsi="Calibri" w:cs="Times"/>
          <w:bCs/>
        </w:rPr>
        <w:t xml:space="preserve">Cardiovascular examination was significant for </w:t>
      </w:r>
      <w:r>
        <w:rPr>
          <w:rFonts w:ascii="Calibri" w:hAnsi="Calibri"/>
        </w:rPr>
        <w:t xml:space="preserve">diffuse point of maximal impulse (PMI), </w:t>
      </w:r>
      <w:r w:rsidRPr="007E0080">
        <w:rPr>
          <w:rFonts w:ascii="Calibri" w:hAnsi="Calibri"/>
        </w:rPr>
        <w:t>pre</w:t>
      </w:r>
      <w:r>
        <w:rPr>
          <w:rFonts w:ascii="Calibri" w:hAnsi="Calibri"/>
        </w:rPr>
        <w:t xml:space="preserve">dominant precordial activity </w:t>
      </w:r>
      <w:r w:rsidRPr="007E0080">
        <w:rPr>
          <w:rFonts w:ascii="Calibri" w:hAnsi="Calibri"/>
        </w:rPr>
        <w:t>toward</w:t>
      </w:r>
      <w:r>
        <w:rPr>
          <w:rFonts w:ascii="Calibri" w:hAnsi="Calibri"/>
        </w:rPr>
        <w:t xml:space="preserve">s the right side of his chest, and </w:t>
      </w:r>
      <w:r w:rsidRPr="007E0080">
        <w:rPr>
          <w:rFonts w:ascii="Calibri" w:hAnsi="Calibri"/>
        </w:rPr>
        <w:t>a thrill at the right upper sternal border.  On auscultation, there was a regular rhythm with a single S1 and fixed, split S2. There was a grade IV/VI, to/fro, systolic/diastolic murmur heard best at the upper left to right sternal border.  In add</w:t>
      </w:r>
      <w:r>
        <w:rPr>
          <w:rFonts w:ascii="Calibri" w:hAnsi="Calibri"/>
        </w:rPr>
        <w:t>ition, there was</w:t>
      </w:r>
      <w:r w:rsidRPr="007E0080">
        <w:rPr>
          <w:rFonts w:ascii="Calibri" w:hAnsi="Calibri"/>
        </w:rPr>
        <w:t xml:space="preserve"> a grade II/VI high frequency systolic murmur of a different quality at the lower </w:t>
      </w:r>
      <w:r>
        <w:rPr>
          <w:rFonts w:ascii="Calibri" w:hAnsi="Calibri"/>
        </w:rPr>
        <w:t xml:space="preserve">right sternal border and </w:t>
      </w:r>
      <w:r w:rsidRPr="007E0080">
        <w:rPr>
          <w:rFonts w:ascii="Calibri" w:hAnsi="Calibri"/>
        </w:rPr>
        <w:t>a gallop at the lower right to left sternal border.</w:t>
      </w:r>
      <w:r>
        <w:rPr>
          <w:rFonts w:ascii="Calibri" w:eastAsia="Times" w:hAnsi="Calibri" w:cs="Times"/>
          <w:bCs/>
        </w:rPr>
        <w:t xml:space="preserve"> </w:t>
      </w:r>
      <w:r>
        <w:rPr>
          <w:rFonts w:ascii="Calibri" w:hAnsi="Calibri"/>
        </w:rPr>
        <w:t>V</w:t>
      </w:r>
      <w:r w:rsidRPr="0091697D">
        <w:rPr>
          <w:rFonts w:ascii="Calibri" w:hAnsi="Calibri"/>
        </w:rPr>
        <w:t>itals were</w:t>
      </w:r>
      <w:r>
        <w:rPr>
          <w:rFonts w:ascii="Calibri" w:eastAsia="Times" w:hAnsi="Calibri" w:cs="Times"/>
          <w:bCs/>
        </w:rPr>
        <w:t xml:space="preserve"> he</w:t>
      </w:r>
      <w:r w:rsidRPr="007E0080">
        <w:rPr>
          <w:rFonts w:ascii="Calibri" w:eastAsia="Times" w:hAnsi="Calibri" w:cs="Times"/>
          <w:bCs/>
        </w:rPr>
        <w:t>art rate 94, blood pressure 98/54, respirations unlabored</w:t>
      </w:r>
      <w:r>
        <w:rPr>
          <w:rFonts w:ascii="Calibri" w:eastAsia="Times" w:hAnsi="Calibri" w:cs="Times"/>
          <w:bCs/>
        </w:rPr>
        <w:t xml:space="preserve">. Lungs were significant for </w:t>
      </w:r>
      <w:r>
        <w:rPr>
          <w:rFonts w:ascii="Calibri" w:hAnsi="Calibri"/>
        </w:rPr>
        <w:t>d</w:t>
      </w:r>
      <w:r w:rsidRPr="007E0080">
        <w:rPr>
          <w:rFonts w:ascii="Calibri" w:hAnsi="Calibri"/>
        </w:rPr>
        <w:t>ecreased bre</w:t>
      </w:r>
      <w:r>
        <w:rPr>
          <w:rFonts w:ascii="Calibri" w:hAnsi="Calibri"/>
        </w:rPr>
        <w:t>ath sounds at the right base. C</w:t>
      </w:r>
      <w:r>
        <w:rPr>
          <w:rFonts w:ascii="Calibri" w:eastAsia="Times" w:hAnsi="Calibri" w:cs="Times"/>
        </w:rPr>
        <w:t xml:space="preserve">hest x-ray </w:t>
      </w:r>
      <w:r w:rsidRPr="00860273">
        <w:rPr>
          <w:rFonts w:ascii="Calibri" w:eastAsia="Times" w:hAnsi="Calibri" w:cs="Times"/>
        </w:rPr>
        <w:t>reveale</w:t>
      </w:r>
      <w:r>
        <w:rPr>
          <w:rFonts w:ascii="Calibri" w:eastAsia="Times" w:hAnsi="Calibri" w:cs="Times"/>
        </w:rPr>
        <w:t xml:space="preserve">d </w:t>
      </w:r>
      <w:r w:rsidR="005C353F">
        <w:rPr>
          <w:rFonts w:ascii="Calibri" w:eastAsia="Times" w:hAnsi="Calibri" w:cs="Times"/>
        </w:rPr>
        <w:t xml:space="preserve">severe </w:t>
      </w:r>
      <w:r>
        <w:rPr>
          <w:rFonts w:ascii="Calibri" w:eastAsia="Times" w:hAnsi="Calibri" w:cs="Times"/>
        </w:rPr>
        <w:t>cardiomegaly</w:t>
      </w:r>
      <w:r w:rsidR="005C353F">
        <w:rPr>
          <w:rFonts w:ascii="Calibri" w:eastAsia="Times" w:hAnsi="Calibri" w:cs="Times"/>
        </w:rPr>
        <w:t xml:space="preserve"> with severely congested lung fields</w:t>
      </w:r>
      <w:r>
        <w:rPr>
          <w:rFonts w:ascii="Calibri" w:eastAsia="Times" w:hAnsi="Calibri" w:cs="Times"/>
        </w:rPr>
        <w:t>. There wa</w:t>
      </w:r>
      <w:r w:rsidRPr="00860273">
        <w:rPr>
          <w:rFonts w:ascii="Calibri" w:eastAsia="Times" w:hAnsi="Calibri" w:cs="Times"/>
        </w:rPr>
        <w:t>s a smal</w:t>
      </w:r>
      <w:r w:rsidR="0000537D">
        <w:rPr>
          <w:rFonts w:ascii="Calibri" w:eastAsia="Times" w:hAnsi="Calibri" w:cs="Times"/>
        </w:rPr>
        <w:t>l right pleural effusion</w:t>
      </w:r>
      <w:proofErr w:type="gramStart"/>
      <w:r w:rsidR="0000537D">
        <w:rPr>
          <w:rFonts w:ascii="Calibri" w:eastAsia="Times" w:hAnsi="Calibri" w:cs="Times"/>
        </w:rPr>
        <w:t xml:space="preserve">, </w:t>
      </w:r>
      <w:r>
        <w:rPr>
          <w:rFonts w:ascii="Calibri" w:eastAsia="Times" w:hAnsi="Calibri" w:cs="Times"/>
        </w:rPr>
        <w:t xml:space="preserve"> newly</w:t>
      </w:r>
      <w:proofErr w:type="gramEnd"/>
      <w:r>
        <w:rPr>
          <w:rFonts w:ascii="Calibri" w:eastAsia="Times" w:hAnsi="Calibri" w:cs="Times"/>
        </w:rPr>
        <w:t xml:space="preserve"> formed since his last chest x-ray five days earlier. </w:t>
      </w:r>
      <w:r w:rsidRPr="00860273">
        <w:rPr>
          <w:rFonts w:ascii="Calibri" w:eastAsia="Times" w:hAnsi="Calibri" w:cs="Times"/>
        </w:rPr>
        <w:t>Pacemaker leads appear</w:t>
      </w:r>
      <w:r>
        <w:rPr>
          <w:rFonts w:ascii="Calibri" w:eastAsia="Times" w:hAnsi="Calibri" w:cs="Times"/>
        </w:rPr>
        <w:t>ed</w:t>
      </w:r>
      <w:r w:rsidRPr="00860273">
        <w:rPr>
          <w:rFonts w:ascii="Calibri" w:eastAsia="Times" w:hAnsi="Calibri" w:cs="Times"/>
        </w:rPr>
        <w:t xml:space="preserve"> intact and unchanged in position.</w:t>
      </w:r>
      <w:r>
        <w:rPr>
          <w:rFonts w:ascii="Calibri" w:hAnsi="Calibri"/>
        </w:rPr>
        <w:t xml:space="preserve"> </w:t>
      </w:r>
      <w:proofErr w:type="spellStart"/>
      <w:r>
        <w:rPr>
          <w:rFonts w:ascii="Calibri" w:hAnsi="Calibri"/>
          <w:bCs/>
        </w:rPr>
        <w:t>Bloodwork</w:t>
      </w:r>
      <w:proofErr w:type="spellEnd"/>
      <w:r>
        <w:rPr>
          <w:rFonts w:ascii="Calibri" w:hAnsi="Calibri"/>
          <w:bCs/>
        </w:rPr>
        <w:t xml:space="preserve"> was significant for progressive </w:t>
      </w:r>
      <w:proofErr w:type="spellStart"/>
      <w:r>
        <w:rPr>
          <w:rFonts w:ascii="Calibri" w:hAnsi="Calibri"/>
          <w:bCs/>
        </w:rPr>
        <w:t>hyponatremia</w:t>
      </w:r>
      <w:proofErr w:type="spellEnd"/>
      <w:r>
        <w:rPr>
          <w:rFonts w:ascii="Calibri" w:hAnsi="Calibri"/>
          <w:bCs/>
        </w:rPr>
        <w:t xml:space="preserve">, an increase in BNP, and a mild increase in his BUN. </w:t>
      </w:r>
      <w:r>
        <w:rPr>
          <w:rFonts w:ascii="Calibri" w:hAnsi="Calibri"/>
        </w:rPr>
        <w:t>The patient was noted to have</w:t>
      </w:r>
      <w:r w:rsidRPr="00F539E3">
        <w:rPr>
          <w:rFonts w:ascii="Calibri" w:hAnsi="Calibri"/>
        </w:rPr>
        <w:t xml:space="preserve"> severely depressed biventri</w:t>
      </w:r>
      <w:r>
        <w:rPr>
          <w:rFonts w:ascii="Calibri" w:hAnsi="Calibri"/>
        </w:rPr>
        <w:t xml:space="preserve">cular systolic function </w:t>
      </w:r>
      <w:r w:rsidRPr="00860273">
        <w:rPr>
          <w:rFonts w:ascii="Calibri" w:hAnsi="Calibri"/>
        </w:rPr>
        <w:t>(severely depressed systemic ventricular function)</w:t>
      </w:r>
      <w:r>
        <w:rPr>
          <w:rFonts w:ascii="Calibri" w:hAnsi="Calibri"/>
        </w:rPr>
        <w:t xml:space="preserve"> and at least </w:t>
      </w:r>
      <w:r>
        <w:rPr>
          <w:rFonts w:ascii="Calibri" w:hAnsi="Calibri"/>
        </w:rPr>
        <w:lastRenderedPageBreak/>
        <w:t>moderate conduit obstruction</w:t>
      </w:r>
      <w:r w:rsidRPr="00860273">
        <w:rPr>
          <w:rFonts w:ascii="Calibri" w:hAnsi="Calibri"/>
        </w:rPr>
        <w:t>.</w:t>
      </w:r>
      <w:r>
        <w:rPr>
          <w:rFonts w:ascii="Calibri" w:hAnsi="Calibri"/>
        </w:rPr>
        <w:t xml:space="preserve"> He was admitted for diuretic and fluid adjustment with fluids restricted to 1500 </w:t>
      </w:r>
      <w:proofErr w:type="gramStart"/>
      <w:r>
        <w:rPr>
          <w:rFonts w:ascii="Calibri" w:hAnsi="Calibri"/>
        </w:rPr>
        <w:t>cc’s</w:t>
      </w:r>
      <w:proofErr w:type="gramEnd"/>
      <w:r>
        <w:rPr>
          <w:rFonts w:ascii="Calibri" w:hAnsi="Calibri"/>
        </w:rPr>
        <w:t xml:space="preserve"> per day. </w:t>
      </w:r>
    </w:p>
    <w:p w14:paraId="577670D2" w14:textId="77777777" w:rsidR="001A654A" w:rsidRDefault="001A654A" w:rsidP="001A654A">
      <w:pPr>
        <w:suppressAutoHyphens/>
        <w:spacing w:line="228" w:lineRule="auto"/>
        <w:rPr>
          <w:rFonts w:ascii="Calibri" w:hAnsi="Calibri"/>
        </w:rPr>
      </w:pPr>
    </w:p>
    <w:p w14:paraId="75D3141C" w14:textId="77777777" w:rsidR="001A654A" w:rsidRPr="000D0436" w:rsidRDefault="001A654A" w:rsidP="001A654A">
      <w:pPr>
        <w:suppressAutoHyphens/>
        <w:spacing w:line="228" w:lineRule="auto"/>
        <w:rPr>
          <w:rFonts w:ascii="Calibri" w:hAnsi="Calibri" w:cs="Arial"/>
        </w:rPr>
      </w:pPr>
      <w:r>
        <w:rPr>
          <w:rFonts w:ascii="Calibri" w:hAnsi="Calibri"/>
        </w:rPr>
        <w:t>The patient’s HF continued to progress in the following few weeks, with multiple admits to the intensive care unit. After an episode of</w:t>
      </w:r>
      <w:r w:rsidRPr="00995F3A">
        <w:rPr>
          <w:rFonts w:ascii="Calibri" w:hAnsi="Calibri" w:cs="Arial"/>
        </w:rPr>
        <w:t xml:space="preserve"> </w:t>
      </w:r>
      <w:r>
        <w:rPr>
          <w:rFonts w:ascii="Calibri" w:hAnsi="Calibri" w:cs="Arial"/>
        </w:rPr>
        <w:t>syncope following arrhythmia,</w:t>
      </w:r>
      <w:r w:rsidRPr="00995F3A">
        <w:rPr>
          <w:rFonts w:ascii="Calibri" w:hAnsi="Calibri" w:cs="Arial"/>
        </w:rPr>
        <w:t xml:space="preserve"> he was admitted and placed on </w:t>
      </w:r>
      <w:proofErr w:type="spellStart"/>
      <w:r w:rsidRPr="00995F3A">
        <w:rPr>
          <w:rFonts w:ascii="Calibri" w:hAnsi="Calibri" w:cs="Arial"/>
        </w:rPr>
        <w:t>milrinone</w:t>
      </w:r>
      <w:proofErr w:type="spellEnd"/>
      <w:r w:rsidRPr="00995F3A">
        <w:rPr>
          <w:rFonts w:ascii="Calibri" w:hAnsi="Calibri" w:cs="Arial"/>
        </w:rPr>
        <w:t xml:space="preserve">.  He remained </w:t>
      </w:r>
      <w:proofErr w:type="spellStart"/>
      <w:r w:rsidRPr="00995F3A">
        <w:rPr>
          <w:rFonts w:ascii="Calibri" w:hAnsi="Calibri" w:cs="Arial"/>
        </w:rPr>
        <w:t>milrinone</w:t>
      </w:r>
      <w:proofErr w:type="spellEnd"/>
      <w:r w:rsidRPr="00995F3A">
        <w:rPr>
          <w:rFonts w:ascii="Calibri" w:hAnsi="Calibri" w:cs="Arial"/>
        </w:rPr>
        <w:t>-dependent</w:t>
      </w:r>
      <w:r>
        <w:rPr>
          <w:rFonts w:ascii="Calibri" w:hAnsi="Calibri" w:cs="Arial"/>
        </w:rPr>
        <w:t xml:space="preserve"> in the hospital but</w:t>
      </w:r>
      <w:r w:rsidRPr="00995F3A">
        <w:rPr>
          <w:rFonts w:ascii="Calibri" w:hAnsi="Calibri" w:cs="Arial"/>
        </w:rPr>
        <w:t xml:space="preserve"> continued to have progressi</w:t>
      </w:r>
      <w:r>
        <w:rPr>
          <w:rFonts w:ascii="Calibri" w:hAnsi="Calibri" w:cs="Arial"/>
        </w:rPr>
        <w:t>ve HF symptoms. O</w:t>
      </w:r>
      <w:r w:rsidRPr="00995F3A">
        <w:rPr>
          <w:rFonts w:ascii="Calibri" w:hAnsi="Calibri" w:cs="Arial"/>
        </w:rPr>
        <w:t>ver a 48-hour period</w:t>
      </w:r>
      <w:r>
        <w:rPr>
          <w:rFonts w:ascii="Calibri" w:hAnsi="Calibri" w:cs="Arial"/>
        </w:rPr>
        <w:t>, he</w:t>
      </w:r>
      <w:r w:rsidRPr="00995F3A">
        <w:rPr>
          <w:rFonts w:ascii="Calibri" w:hAnsi="Calibri" w:cs="Arial"/>
        </w:rPr>
        <w:t xml:space="preserve"> wen</w:t>
      </w:r>
      <w:r>
        <w:rPr>
          <w:rFonts w:ascii="Calibri" w:hAnsi="Calibri" w:cs="Arial"/>
        </w:rPr>
        <w:t>t into severe HF with renal failure and required</w:t>
      </w:r>
      <w:r w:rsidRPr="00995F3A">
        <w:rPr>
          <w:rFonts w:ascii="Calibri" w:hAnsi="Calibri" w:cs="Arial"/>
        </w:rPr>
        <w:t xml:space="preserve"> intubation. Within 24 hours of intubation</w:t>
      </w:r>
      <w:r>
        <w:rPr>
          <w:rFonts w:ascii="Calibri" w:hAnsi="Calibri" w:cs="Arial"/>
        </w:rPr>
        <w:t>,</w:t>
      </w:r>
      <w:r w:rsidRPr="00995F3A">
        <w:rPr>
          <w:rFonts w:ascii="Calibri" w:hAnsi="Calibri" w:cs="Arial"/>
        </w:rPr>
        <w:t xml:space="preserve"> heart dysfunction progressed, with worseni</w:t>
      </w:r>
      <w:r>
        <w:rPr>
          <w:rFonts w:ascii="Calibri" w:hAnsi="Calibri" w:cs="Arial"/>
        </w:rPr>
        <w:t>ng perfusion.  He stopped producing</w:t>
      </w:r>
      <w:r w:rsidRPr="00995F3A">
        <w:rPr>
          <w:rFonts w:ascii="Calibri" w:hAnsi="Calibri" w:cs="Arial"/>
        </w:rPr>
        <w:t xml:space="preserve"> urine, his </w:t>
      </w:r>
      <w:proofErr w:type="spellStart"/>
      <w:r w:rsidRPr="00995F3A">
        <w:rPr>
          <w:rFonts w:ascii="Calibri" w:hAnsi="Calibri" w:cs="Arial"/>
        </w:rPr>
        <w:t>creatinine</w:t>
      </w:r>
      <w:proofErr w:type="spellEnd"/>
      <w:r w:rsidRPr="00995F3A">
        <w:rPr>
          <w:rFonts w:ascii="Calibri" w:hAnsi="Calibri" w:cs="Arial"/>
        </w:rPr>
        <w:t xml:space="preserve"> began to rise, and he became hypote</w:t>
      </w:r>
      <w:r>
        <w:rPr>
          <w:rFonts w:ascii="Calibri" w:hAnsi="Calibri" w:cs="Arial"/>
        </w:rPr>
        <w:t>nsive</w:t>
      </w:r>
      <w:r w:rsidRPr="00995F3A">
        <w:rPr>
          <w:rFonts w:ascii="Calibri" w:hAnsi="Calibri" w:cs="Arial"/>
        </w:rPr>
        <w:t xml:space="preserve">.  </w:t>
      </w:r>
    </w:p>
    <w:p w14:paraId="3DB75E9F" w14:textId="77777777" w:rsidR="001A654A" w:rsidRPr="00995F3A" w:rsidRDefault="001A654A" w:rsidP="001A654A">
      <w:pPr>
        <w:rPr>
          <w:rFonts w:ascii="Calibri" w:hAnsi="Calibri" w:cs="Calibri"/>
        </w:rPr>
      </w:pPr>
    </w:p>
    <w:p w14:paraId="3EB5DBB2" w14:textId="77777777" w:rsidR="001A654A" w:rsidRPr="00510549" w:rsidRDefault="001A654A" w:rsidP="001A654A">
      <w:pPr>
        <w:rPr>
          <w:rFonts w:ascii="Calibri" w:hAnsi="Calibri" w:cs="Calibri"/>
        </w:rPr>
      </w:pPr>
      <w:r w:rsidRPr="00510549">
        <w:rPr>
          <w:rFonts w:ascii="Calibri" w:hAnsi="Calibri" w:cs="Calibri"/>
        </w:rPr>
        <w:t xml:space="preserve">  </w:t>
      </w:r>
    </w:p>
    <w:p w14:paraId="61B9FEA6" w14:textId="77777777" w:rsidR="001A654A" w:rsidRDefault="001A654A" w:rsidP="001A654A">
      <w:pPr>
        <w:rPr>
          <w:rFonts w:ascii="Calibri" w:hAnsi="Calibri" w:cs="Calibri"/>
          <w:i/>
          <w:color w:val="808080"/>
        </w:rPr>
      </w:pPr>
      <w:r w:rsidRPr="00510549">
        <w:rPr>
          <w:rFonts w:ascii="Calibri" w:hAnsi="Calibri" w:cs="Calibri"/>
          <w:b/>
        </w:rPr>
        <w:t>Diagnosis, Assessment, and Plan</w:t>
      </w:r>
      <w:r>
        <w:rPr>
          <w:rFonts w:ascii="Calibri" w:hAnsi="Calibri" w:cs="Calibri"/>
          <w:b/>
        </w:rPr>
        <w:t>:</w:t>
      </w:r>
    </w:p>
    <w:p w14:paraId="376B0EFB" w14:textId="77777777" w:rsidR="001A654A" w:rsidRDefault="001A654A" w:rsidP="001A654A">
      <w:pPr>
        <w:suppressAutoHyphens/>
        <w:spacing w:line="228" w:lineRule="auto"/>
        <w:rPr>
          <w:rFonts w:ascii="Calibri" w:hAnsi="Calibri" w:cs="Arial"/>
        </w:rPr>
      </w:pPr>
    </w:p>
    <w:p w14:paraId="212A8382" w14:textId="22F4BD73" w:rsidR="001A654A" w:rsidRPr="00B159E8" w:rsidRDefault="001A654A" w:rsidP="001A654A">
      <w:pPr>
        <w:rPr>
          <w:rFonts w:ascii="Calibri" w:hAnsi="Calibri" w:cs="Arial"/>
        </w:rPr>
      </w:pPr>
      <w:r w:rsidRPr="00B159E8">
        <w:rPr>
          <w:rFonts w:ascii="Calibri" w:hAnsi="Calibri" w:cs="Arial"/>
        </w:rPr>
        <w:t xml:space="preserve">The patient was diagnosed with severe HF and cardiogenic shock secondary to CCTGA, status post classic repair. Secondary diagnoses included morphologic LVOT obstruction, VSD and </w:t>
      </w:r>
      <w:proofErr w:type="spellStart"/>
      <w:r w:rsidRPr="00B159E8">
        <w:rPr>
          <w:rFonts w:ascii="Calibri" w:hAnsi="Calibri" w:cs="Arial"/>
        </w:rPr>
        <w:t>dextrocardia</w:t>
      </w:r>
      <w:proofErr w:type="spellEnd"/>
      <w:r w:rsidRPr="00B159E8">
        <w:rPr>
          <w:rFonts w:ascii="Calibri" w:hAnsi="Calibri" w:cs="Arial"/>
        </w:rPr>
        <w:t xml:space="preserve">. </w:t>
      </w:r>
      <w:r>
        <w:rPr>
          <w:rFonts w:ascii="Calibri" w:hAnsi="Calibri" w:cs="Arial"/>
        </w:rPr>
        <w:t xml:space="preserve">Despite the challenge presented by his congenitally malformed heart, emergent </w:t>
      </w:r>
      <w:r w:rsidRPr="00B159E8">
        <w:rPr>
          <w:rFonts w:ascii="Calibri" w:hAnsi="Calibri" w:cs="Arial"/>
        </w:rPr>
        <w:t>TAH implantation</w:t>
      </w:r>
      <w:r>
        <w:rPr>
          <w:rFonts w:ascii="Calibri" w:hAnsi="Calibri" w:cs="Arial"/>
        </w:rPr>
        <w:t xml:space="preserve"> was considered his best chance for survival given</w:t>
      </w:r>
      <w:r w:rsidRPr="00B159E8">
        <w:rPr>
          <w:rFonts w:ascii="Calibri" w:hAnsi="Calibri" w:cs="Arial"/>
        </w:rPr>
        <w:t xml:space="preserve"> </w:t>
      </w:r>
      <w:r>
        <w:rPr>
          <w:rFonts w:ascii="Calibri" w:hAnsi="Calibri" w:cs="Arial"/>
        </w:rPr>
        <w:t xml:space="preserve">his critical condition </w:t>
      </w:r>
      <w:r w:rsidRPr="00B159E8">
        <w:rPr>
          <w:rFonts w:ascii="Calibri" w:hAnsi="Calibri" w:cs="Arial"/>
        </w:rPr>
        <w:t xml:space="preserve">and complex cardiac adhesions. </w:t>
      </w:r>
      <w:r>
        <w:rPr>
          <w:rFonts w:ascii="Calibri" w:hAnsi="Calibri" w:cs="Arial"/>
        </w:rPr>
        <w:t>The alternative solutions of placing e</w:t>
      </w:r>
      <w:r w:rsidRPr="00B159E8">
        <w:rPr>
          <w:rFonts w:ascii="Calibri" w:hAnsi="Calibri" w:cs="Arial"/>
        </w:rPr>
        <w:t>xtracorporeal membrane oxygenation (ECMO) through the groin</w:t>
      </w:r>
      <w:r>
        <w:rPr>
          <w:rFonts w:ascii="Calibri" w:hAnsi="Calibri" w:cs="Arial"/>
        </w:rPr>
        <w:t xml:space="preserve"> or</w:t>
      </w:r>
      <w:r w:rsidRPr="00B159E8">
        <w:rPr>
          <w:rFonts w:ascii="Calibri" w:hAnsi="Calibri" w:cs="Arial"/>
        </w:rPr>
        <w:t xml:space="preserve"> a temporary VAD through the chest or groin</w:t>
      </w:r>
      <w:r>
        <w:rPr>
          <w:rFonts w:ascii="Calibri" w:hAnsi="Calibri" w:cs="Arial"/>
        </w:rPr>
        <w:t xml:space="preserve"> were </w:t>
      </w:r>
      <w:r w:rsidRPr="00B159E8">
        <w:rPr>
          <w:rFonts w:ascii="Calibri" w:hAnsi="Calibri" w:cs="Arial"/>
        </w:rPr>
        <w:t xml:space="preserve">ruled out due to </w:t>
      </w:r>
      <w:r>
        <w:rPr>
          <w:rFonts w:ascii="Calibri" w:hAnsi="Calibri" w:cs="Arial"/>
        </w:rPr>
        <w:t xml:space="preserve">his </w:t>
      </w:r>
      <w:r w:rsidRPr="00B159E8">
        <w:rPr>
          <w:rFonts w:ascii="Calibri" w:hAnsi="Calibri" w:cs="Arial"/>
        </w:rPr>
        <w:t xml:space="preserve">severe AI and </w:t>
      </w:r>
      <w:r w:rsidR="005C353F">
        <w:rPr>
          <w:rFonts w:ascii="Calibri" w:hAnsi="Calibri" w:cs="Arial"/>
        </w:rPr>
        <w:t>LV</w:t>
      </w:r>
      <w:r w:rsidR="005C353F" w:rsidRPr="00B159E8">
        <w:rPr>
          <w:rFonts w:ascii="Calibri" w:hAnsi="Calibri" w:cs="Arial"/>
        </w:rPr>
        <w:t xml:space="preserve">OT </w:t>
      </w:r>
      <w:r w:rsidRPr="00B159E8">
        <w:rPr>
          <w:rFonts w:ascii="Calibri" w:hAnsi="Calibri" w:cs="Arial"/>
        </w:rPr>
        <w:t xml:space="preserve">obstruction. It was felt that stopping the heart and attempting to place a VAD, while also changing the </w:t>
      </w:r>
      <w:r w:rsidR="005C353F">
        <w:rPr>
          <w:rFonts w:ascii="Calibri" w:hAnsi="Calibri" w:cs="Arial"/>
        </w:rPr>
        <w:t>LV</w:t>
      </w:r>
      <w:r w:rsidR="005C353F" w:rsidRPr="00B159E8">
        <w:rPr>
          <w:rFonts w:ascii="Calibri" w:hAnsi="Calibri" w:cs="Arial"/>
        </w:rPr>
        <w:t xml:space="preserve"> </w:t>
      </w:r>
      <w:r w:rsidRPr="00B159E8">
        <w:rPr>
          <w:rFonts w:ascii="Calibri" w:hAnsi="Calibri" w:cs="Arial"/>
        </w:rPr>
        <w:t xml:space="preserve">to PA conduit and </w:t>
      </w:r>
      <w:r w:rsidR="005C353F">
        <w:rPr>
          <w:rFonts w:ascii="Calibri" w:hAnsi="Calibri" w:cs="Arial"/>
        </w:rPr>
        <w:t>the aortic valve</w:t>
      </w:r>
      <w:r w:rsidRPr="00B159E8">
        <w:rPr>
          <w:rFonts w:ascii="Calibri" w:hAnsi="Calibri" w:cs="Arial"/>
        </w:rPr>
        <w:t xml:space="preserve">, would not be a viable option and the patient would likely require </w:t>
      </w:r>
      <w:proofErr w:type="spellStart"/>
      <w:r w:rsidRPr="00B159E8">
        <w:rPr>
          <w:rFonts w:ascii="Calibri" w:hAnsi="Calibri" w:cs="Arial"/>
        </w:rPr>
        <w:t>BiVAD</w:t>
      </w:r>
      <w:proofErr w:type="spellEnd"/>
      <w:r w:rsidRPr="00B159E8">
        <w:rPr>
          <w:rFonts w:ascii="Calibri" w:hAnsi="Calibri" w:cs="Arial"/>
        </w:rPr>
        <w:t xml:space="preserve"> support. TAH provided a simpler solution compared to VAD support due to the concomitant complex cardiac lesions that would need to be surgically addressed. Therefore, the decision was made to move forward with the TAH. Dopamine was added to the </w:t>
      </w:r>
      <w:proofErr w:type="spellStart"/>
      <w:r w:rsidRPr="00B159E8">
        <w:rPr>
          <w:rFonts w:ascii="Calibri" w:hAnsi="Calibri" w:cs="Arial"/>
        </w:rPr>
        <w:t>milrinone</w:t>
      </w:r>
      <w:proofErr w:type="spellEnd"/>
      <w:r w:rsidRPr="00B159E8">
        <w:rPr>
          <w:rFonts w:ascii="Calibri" w:hAnsi="Calibri" w:cs="Arial"/>
        </w:rPr>
        <w:t xml:space="preserve"> to stabilize the patient’s blood pressure prior to the surgery. </w:t>
      </w:r>
    </w:p>
    <w:p w14:paraId="7703E146" w14:textId="4FB2DEAE" w:rsidR="001A654A" w:rsidRPr="00A750C0" w:rsidRDefault="001A654A" w:rsidP="001A654A">
      <w:pPr>
        <w:spacing w:before="240"/>
        <w:rPr>
          <w:rFonts w:ascii="Calibri" w:hAnsi="Calibri" w:cs="Arial"/>
        </w:rPr>
      </w:pPr>
      <w:r>
        <w:rPr>
          <w:rFonts w:ascii="Calibri" w:hAnsi="Calibri" w:cs="Arial"/>
        </w:rPr>
        <w:t xml:space="preserve">The surgical plan included </w:t>
      </w:r>
      <w:r w:rsidRPr="0084721F">
        <w:rPr>
          <w:rFonts w:ascii="Calibri" w:hAnsi="Calibri" w:cs="Arial"/>
        </w:rPr>
        <w:t>modification of the TAH, such that</w:t>
      </w:r>
      <w:r w:rsidRPr="0084721F">
        <w:rPr>
          <w:rFonts w:ascii="Calibri" w:hAnsi="Calibri"/>
          <w:b/>
        </w:rPr>
        <w:t xml:space="preserve"> </w:t>
      </w:r>
      <w:r w:rsidRPr="0084721F">
        <w:rPr>
          <w:rFonts w:ascii="Calibri" w:hAnsi="Calibri"/>
        </w:rPr>
        <w:t>the right and left pumps were implanted in a parallel orientatio</w:t>
      </w:r>
      <w:r>
        <w:rPr>
          <w:rFonts w:ascii="Calibri" w:hAnsi="Calibri"/>
        </w:rPr>
        <w:t>n</w:t>
      </w:r>
      <w:r w:rsidRPr="0084721F">
        <w:rPr>
          <w:rFonts w:ascii="Calibri" w:hAnsi="Calibri"/>
        </w:rPr>
        <w:t xml:space="preserve"> instead of the normal </w:t>
      </w:r>
      <w:proofErr w:type="spellStart"/>
      <w:r w:rsidRPr="0084721F">
        <w:rPr>
          <w:rFonts w:ascii="Calibri" w:hAnsi="Calibri"/>
        </w:rPr>
        <w:t>criss-cross</w:t>
      </w:r>
      <w:proofErr w:type="spellEnd"/>
      <w:r w:rsidRPr="0084721F">
        <w:rPr>
          <w:rFonts w:ascii="Calibri" w:hAnsi="Calibri"/>
        </w:rPr>
        <w:t xml:space="preserve"> arrangement</w:t>
      </w:r>
      <w:r>
        <w:rPr>
          <w:rFonts w:ascii="Calibri" w:hAnsi="Calibri"/>
        </w:rPr>
        <w:t xml:space="preserve"> (</w:t>
      </w:r>
      <w:r>
        <w:rPr>
          <w:rFonts w:ascii="Calibri" w:hAnsi="Calibri"/>
          <w:b/>
        </w:rPr>
        <w:t>Figure 2A, 2B, 2C</w:t>
      </w:r>
      <w:r>
        <w:rPr>
          <w:rFonts w:ascii="Calibri" w:hAnsi="Calibri"/>
        </w:rPr>
        <w:t>)</w:t>
      </w:r>
      <w:r w:rsidRPr="0084721F">
        <w:rPr>
          <w:rFonts w:ascii="Calibri" w:hAnsi="Calibri"/>
        </w:rPr>
        <w:t xml:space="preserve">. The major determinants of this unusual orientation were </w:t>
      </w:r>
      <w:r w:rsidRPr="0084721F">
        <w:rPr>
          <w:rFonts w:ascii="Calibri" w:hAnsi="Calibri"/>
          <w:i/>
        </w:rPr>
        <w:t>l-looped</w:t>
      </w:r>
      <w:r w:rsidRPr="0084721F">
        <w:rPr>
          <w:rFonts w:ascii="Calibri" w:hAnsi="Calibri"/>
        </w:rPr>
        <w:t xml:space="preserve"> ventricles (a morphologic left ventricle on the right side and vice-versa)</w:t>
      </w:r>
      <w:r>
        <w:rPr>
          <w:rFonts w:ascii="Calibri" w:hAnsi="Calibri"/>
        </w:rPr>
        <w:t xml:space="preserve"> and transposed great arteries, with </w:t>
      </w:r>
      <w:r w:rsidRPr="0084721F">
        <w:rPr>
          <w:rFonts w:ascii="Calibri" w:hAnsi="Calibri"/>
        </w:rPr>
        <w:t>the aorta a</w:t>
      </w:r>
      <w:r>
        <w:rPr>
          <w:rFonts w:ascii="Calibri" w:hAnsi="Calibri"/>
        </w:rPr>
        <w:t>nterior</w:t>
      </w:r>
      <w:r w:rsidR="005C353F">
        <w:rPr>
          <w:rFonts w:ascii="Calibri" w:hAnsi="Calibri"/>
        </w:rPr>
        <w:t xml:space="preserve"> and leftward</w:t>
      </w:r>
      <w:r>
        <w:rPr>
          <w:rFonts w:ascii="Calibri" w:hAnsi="Calibri"/>
        </w:rPr>
        <w:t xml:space="preserve"> to the pulmonary artery (</w:t>
      </w:r>
      <w:r>
        <w:rPr>
          <w:rFonts w:ascii="Calibri" w:hAnsi="Calibri"/>
          <w:b/>
        </w:rPr>
        <w:t>Figure 3A, 3B</w:t>
      </w:r>
      <w:r>
        <w:rPr>
          <w:rFonts w:ascii="Calibri" w:hAnsi="Calibri"/>
        </w:rPr>
        <w:t>).</w:t>
      </w:r>
    </w:p>
    <w:p w14:paraId="6AE62C78" w14:textId="77777777" w:rsidR="001A654A" w:rsidRDefault="001A654A" w:rsidP="001A654A">
      <w:pPr>
        <w:widowControl w:val="0"/>
        <w:autoSpaceDE w:val="0"/>
        <w:autoSpaceDN w:val="0"/>
        <w:adjustRightInd w:val="0"/>
        <w:rPr>
          <w:rFonts w:ascii="Calibri" w:hAnsi="Calibri" w:cs="Calibri"/>
          <w:b/>
        </w:rPr>
      </w:pPr>
    </w:p>
    <w:p w14:paraId="1B44E31E" w14:textId="77777777" w:rsidR="001A654A" w:rsidRDefault="001A654A" w:rsidP="001A654A">
      <w:pPr>
        <w:widowControl w:val="0"/>
        <w:autoSpaceDE w:val="0"/>
        <w:autoSpaceDN w:val="0"/>
        <w:adjustRightInd w:val="0"/>
        <w:rPr>
          <w:rFonts w:ascii="Calibri" w:hAnsi="Calibri" w:cs="Calibri"/>
          <w:b/>
        </w:rPr>
      </w:pPr>
      <w:r w:rsidRPr="00510549">
        <w:rPr>
          <w:rFonts w:ascii="Calibri" w:hAnsi="Calibri" w:cs="Calibri"/>
          <w:b/>
        </w:rPr>
        <w:t>PRO</w:t>
      </w:r>
      <w:r>
        <w:rPr>
          <w:rFonts w:ascii="Calibri" w:hAnsi="Calibri" w:cs="Calibri"/>
          <w:b/>
        </w:rPr>
        <w:t>CEDURE:</w:t>
      </w:r>
    </w:p>
    <w:p w14:paraId="3CC9C28D" w14:textId="77777777" w:rsidR="001A654A" w:rsidRDefault="001A654A" w:rsidP="001A654A">
      <w:pPr>
        <w:widowControl w:val="0"/>
        <w:autoSpaceDE w:val="0"/>
        <w:autoSpaceDN w:val="0"/>
        <w:adjustRightInd w:val="0"/>
        <w:rPr>
          <w:rFonts w:ascii="Calibri" w:hAnsi="Calibri" w:cs="Calibri"/>
          <w:b/>
        </w:rPr>
      </w:pPr>
    </w:p>
    <w:p w14:paraId="23396E18" w14:textId="77777777" w:rsidR="001A654A" w:rsidRPr="0048576D" w:rsidRDefault="001A654A" w:rsidP="001A654A">
      <w:pPr>
        <w:widowControl w:val="0"/>
        <w:autoSpaceDE w:val="0"/>
        <w:autoSpaceDN w:val="0"/>
        <w:adjustRightInd w:val="0"/>
        <w:rPr>
          <w:rFonts w:ascii="Calibri" w:hAnsi="Calibri" w:cs="Calibri"/>
          <w:b/>
        </w:rPr>
      </w:pPr>
      <w:r>
        <w:rPr>
          <w:rFonts w:ascii="Calibri" w:hAnsi="Calibri" w:cs="Calibri"/>
          <w:b/>
        </w:rPr>
        <w:t>1.</w:t>
      </w:r>
      <w:r w:rsidRPr="0048576D">
        <w:rPr>
          <w:rFonts w:ascii="Calibri" w:hAnsi="Calibri" w:cs="Calibri"/>
          <w:b/>
        </w:rPr>
        <w:t xml:space="preserve"> </w:t>
      </w:r>
      <w:r>
        <w:rPr>
          <w:rFonts w:ascii="Calibri" w:hAnsi="Calibri" w:cs="Calibri"/>
          <w:b/>
        </w:rPr>
        <w:t>Pre-operative</w:t>
      </w:r>
      <w:r w:rsidRPr="0048576D">
        <w:rPr>
          <w:rFonts w:ascii="Calibri" w:hAnsi="Calibri" w:cs="Calibri"/>
          <w:b/>
        </w:rPr>
        <w:t xml:space="preserve"> P</w:t>
      </w:r>
      <w:r>
        <w:rPr>
          <w:rFonts w:ascii="Calibri" w:hAnsi="Calibri" w:cs="Calibri"/>
          <w:b/>
        </w:rPr>
        <w:t>atient P</w:t>
      </w:r>
      <w:r w:rsidRPr="0048576D">
        <w:rPr>
          <w:rFonts w:ascii="Calibri" w:hAnsi="Calibri" w:cs="Calibri"/>
          <w:b/>
        </w:rPr>
        <w:t>re</w:t>
      </w:r>
      <w:r>
        <w:rPr>
          <w:rFonts w:ascii="Calibri" w:hAnsi="Calibri" w:cs="Calibri"/>
          <w:b/>
        </w:rPr>
        <w:t>paration</w:t>
      </w:r>
      <w:r w:rsidRPr="0048576D">
        <w:rPr>
          <w:rFonts w:ascii="Calibri" w:hAnsi="Calibri" w:cs="Calibri"/>
          <w:b/>
        </w:rPr>
        <w:t xml:space="preserve"> </w:t>
      </w:r>
    </w:p>
    <w:p w14:paraId="6D416482" w14:textId="77777777" w:rsidR="001A654A" w:rsidRDefault="001A654A" w:rsidP="001A654A">
      <w:pPr>
        <w:widowControl w:val="0"/>
        <w:autoSpaceDE w:val="0"/>
        <w:autoSpaceDN w:val="0"/>
        <w:adjustRightInd w:val="0"/>
        <w:rPr>
          <w:rFonts w:ascii="Calibri" w:hAnsi="Calibri" w:cs="Calibri"/>
        </w:rPr>
      </w:pPr>
    </w:p>
    <w:p w14:paraId="00B9CE9C" w14:textId="08B4309B" w:rsidR="001A654A" w:rsidRDefault="001A654A" w:rsidP="001A654A">
      <w:pPr>
        <w:widowControl w:val="0"/>
        <w:autoSpaceDE w:val="0"/>
        <w:autoSpaceDN w:val="0"/>
        <w:adjustRightInd w:val="0"/>
        <w:rPr>
          <w:rFonts w:ascii="Calibri" w:hAnsi="Calibri" w:cs="Arial"/>
        </w:rPr>
      </w:pPr>
      <w:r>
        <w:rPr>
          <w:rFonts w:ascii="Calibri" w:hAnsi="Calibri" w:cs="Calibri"/>
        </w:rPr>
        <w:t xml:space="preserve">1.1) </w:t>
      </w:r>
      <w:proofErr w:type="gramStart"/>
      <w:r w:rsidRPr="0048576D">
        <w:rPr>
          <w:rFonts w:ascii="Calibri" w:hAnsi="Calibri" w:cs="Calibri"/>
        </w:rPr>
        <w:t>The</w:t>
      </w:r>
      <w:proofErr w:type="gramEnd"/>
      <w:r w:rsidRPr="0048576D">
        <w:rPr>
          <w:rFonts w:ascii="Calibri" w:hAnsi="Calibri" w:cs="Calibri"/>
        </w:rPr>
        <w:t xml:space="preserve"> patient was given </w:t>
      </w:r>
      <w:r w:rsidRPr="00173F4B">
        <w:rPr>
          <w:rFonts w:ascii="Calibri" w:hAnsi="Calibri" w:cs="Arial"/>
        </w:rPr>
        <w:t>general anesthesia</w:t>
      </w:r>
      <w:r w:rsidR="00FE1100">
        <w:rPr>
          <w:rFonts w:ascii="Calibri" w:hAnsi="Calibri" w:cs="Arial"/>
        </w:rPr>
        <w:t>.</w:t>
      </w:r>
    </w:p>
    <w:p w14:paraId="7337E20D" w14:textId="77777777" w:rsidR="001A654A" w:rsidRDefault="001A654A" w:rsidP="001A654A">
      <w:pPr>
        <w:widowControl w:val="0"/>
        <w:autoSpaceDE w:val="0"/>
        <w:autoSpaceDN w:val="0"/>
        <w:adjustRightInd w:val="0"/>
        <w:rPr>
          <w:rFonts w:ascii="Calibri" w:hAnsi="Calibri" w:cs="Arial"/>
        </w:rPr>
      </w:pPr>
    </w:p>
    <w:p w14:paraId="41E81372" w14:textId="77777777" w:rsidR="001A654A" w:rsidRDefault="001A654A" w:rsidP="001A654A">
      <w:pPr>
        <w:widowControl w:val="0"/>
        <w:autoSpaceDE w:val="0"/>
        <w:autoSpaceDN w:val="0"/>
        <w:adjustRightInd w:val="0"/>
        <w:rPr>
          <w:rFonts w:ascii="Calibri" w:hAnsi="Calibri" w:cs="Arial"/>
        </w:rPr>
      </w:pPr>
      <w:r>
        <w:rPr>
          <w:rFonts w:ascii="Calibri" w:hAnsi="Calibri" w:cs="Arial"/>
        </w:rPr>
        <w:t xml:space="preserve">1.2) He </w:t>
      </w:r>
      <w:r w:rsidRPr="0048576D">
        <w:rPr>
          <w:rFonts w:ascii="Calibri" w:hAnsi="Calibri" w:cs="Arial"/>
        </w:rPr>
        <w:t xml:space="preserve">was placed on the operating table in supine position.  </w:t>
      </w:r>
    </w:p>
    <w:p w14:paraId="7F3ED20E" w14:textId="77777777" w:rsidR="001A654A" w:rsidRDefault="001A654A" w:rsidP="001A654A">
      <w:pPr>
        <w:widowControl w:val="0"/>
        <w:autoSpaceDE w:val="0"/>
        <w:autoSpaceDN w:val="0"/>
        <w:adjustRightInd w:val="0"/>
        <w:rPr>
          <w:rFonts w:ascii="Calibri" w:hAnsi="Calibri" w:cs="Arial"/>
        </w:rPr>
      </w:pPr>
    </w:p>
    <w:p w14:paraId="280D5487" w14:textId="77777777" w:rsidR="001A654A" w:rsidRDefault="001A654A" w:rsidP="001A654A">
      <w:pPr>
        <w:widowControl w:val="0"/>
        <w:autoSpaceDE w:val="0"/>
        <w:autoSpaceDN w:val="0"/>
        <w:adjustRightInd w:val="0"/>
        <w:rPr>
          <w:rFonts w:ascii="Calibri" w:hAnsi="Calibri" w:cs="Arial"/>
        </w:rPr>
      </w:pPr>
      <w:r>
        <w:rPr>
          <w:rFonts w:ascii="Calibri" w:hAnsi="Calibri" w:cs="Arial"/>
        </w:rPr>
        <w:t xml:space="preserve">1.3) </w:t>
      </w:r>
      <w:proofErr w:type="gramStart"/>
      <w:r w:rsidRPr="0048576D">
        <w:rPr>
          <w:rFonts w:ascii="Calibri" w:hAnsi="Calibri" w:cs="Arial"/>
        </w:rPr>
        <w:t>The</w:t>
      </w:r>
      <w:proofErr w:type="gramEnd"/>
      <w:r w:rsidRPr="0048576D">
        <w:rPr>
          <w:rFonts w:ascii="Calibri" w:hAnsi="Calibri" w:cs="Arial"/>
        </w:rPr>
        <w:t xml:space="preserve"> right neck line and a PICC line that went into the right atrium were removed. </w:t>
      </w:r>
    </w:p>
    <w:p w14:paraId="2270992F" w14:textId="77777777" w:rsidR="001A654A" w:rsidRDefault="001A654A" w:rsidP="001A654A">
      <w:pPr>
        <w:widowControl w:val="0"/>
        <w:autoSpaceDE w:val="0"/>
        <w:autoSpaceDN w:val="0"/>
        <w:adjustRightInd w:val="0"/>
        <w:rPr>
          <w:rFonts w:ascii="Calibri" w:hAnsi="Calibri" w:cs="Arial"/>
        </w:rPr>
      </w:pPr>
    </w:p>
    <w:p w14:paraId="54B16741" w14:textId="191972AF" w:rsidR="001A654A" w:rsidRDefault="001A654A" w:rsidP="001A654A">
      <w:pPr>
        <w:widowControl w:val="0"/>
        <w:autoSpaceDE w:val="0"/>
        <w:autoSpaceDN w:val="0"/>
        <w:adjustRightInd w:val="0"/>
        <w:rPr>
          <w:rFonts w:ascii="Calibri" w:hAnsi="Calibri" w:cs="Arial"/>
        </w:rPr>
      </w:pPr>
      <w:r>
        <w:rPr>
          <w:rFonts w:ascii="Calibri" w:hAnsi="Calibri" w:cs="Arial"/>
        </w:rPr>
        <w:lastRenderedPageBreak/>
        <w:t xml:space="preserve">1.4) </w:t>
      </w:r>
      <w:r w:rsidRPr="0048576D">
        <w:rPr>
          <w:rFonts w:ascii="Calibri" w:hAnsi="Calibri" w:cs="Arial"/>
        </w:rPr>
        <w:t>He got central access in the left femoral vein and re</w:t>
      </w:r>
      <w:r w:rsidR="00FE1100">
        <w:rPr>
          <w:rFonts w:ascii="Calibri" w:hAnsi="Calibri" w:cs="Arial"/>
        </w:rPr>
        <w:t xml:space="preserve">mained with his arterial line. </w:t>
      </w:r>
    </w:p>
    <w:p w14:paraId="34D317E2" w14:textId="77777777" w:rsidR="001A654A" w:rsidRDefault="001A654A" w:rsidP="001A654A">
      <w:pPr>
        <w:widowControl w:val="0"/>
        <w:autoSpaceDE w:val="0"/>
        <w:autoSpaceDN w:val="0"/>
        <w:adjustRightInd w:val="0"/>
        <w:rPr>
          <w:rFonts w:ascii="Calibri" w:hAnsi="Calibri" w:cs="Arial"/>
        </w:rPr>
      </w:pPr>
    </w:p>
    <w:p w14:paraId="214808D4" w14:textId="77777777" w:rsidR="001A654A" w:rsidRPr="0048576D" w:rsidRDefault="001A654A" w:rsidP="001A654A">
      <w:pPr>
        <w:widowControl w:val="0"/>
        <w:autoSpaceDE w:val="0"/>
        <w:autoSpaceDN w:val="0"/>
        <w:adjustRightInd w:val="0"/>
        <w:rPr>
          <w:rFonts w:ascii="Calibri" w:hAnsi="Calibri" w:cs="Arial"/>
        </w:rPr>
      </w:pPr>
      <w:r>
        <w:rPr>
          <w:rFonts w:ascii="Calibri" w:hAnsi="Calibri" w:cs="Arial"/>
        </w:rPr>
        <w:t xml:space="preserve">1.5) </w:t>
      </w:r>
      <w:r w:rsidRPr="0048576D">
        <w:rPr>
          <w:rFonts w:ascii="Calibri" w:hAnsi="Calibri" w:cs="Arial"/>
        </w:rPr>
        <w:t xml:space="preserve">A TEE probe was placed and demonstrated severely depressed biventricular function and significant aortic insufficiency.  </w:t>
      </w:r>
    </w:p>
    <w:p w14:paraId="63876AAE" w14:textId="77777777" w:rsidR="001A654A" w:rsidRPr="0048576D" w:rsidRDefault="001A654A" w:rsidP="001A654A">
      <w:pPr>
        <w:widowControl w:val="0"/>
        <w:autoSpaceDE w:val="0"/>
        <w:autoSpaceDN w:val="0"/>
        <w:adjustRightInd w:val="0"/>
        <w:rPr>
          <w:rFonts w:ascii="Calibri" w:hAnsi="Calibri" w:cs="Arial"/>
        </w:rPr>
      </w:pPr>
    </w:p>
    <w:p w14:paraId="7DDF31BF" w14:textId="77777777" w:rsidR="001A654A" w:rsidRDefault="001A654A" w:rsidP="001A654A">
      <w:pPr>
        <w:widowControl w:val="0"/>
        <w:autoSpaceDE w:val="0"/>
        <w:autoSpaceDN w:val="0"/>
        <w:adjustRightInd w:val="0"/>
        <w:rPr>
          <w:rFonts w:ascii="Calibri" w:hAnsi="Calibri" w:cs="Arial"/>
          <w:b/>
        </w:rPr>
      </w:pPr>
    </w:p>
    <w:p w14:paraId="76845CED" w14:textId="0F51F70D" w:rsidR="001A654A" w:rsidRPr="0048576D" w:rsidRDefault="001649D9" w:rsidP="001A654A">
      <w:pPr>
        <w:widowControl w:val="0"/>
        <w:autoSpaceDE w:val="0"/>
        <w:autoSpaceDN w:val="0"/>
        <w:adjustRightInd w:val="0"/>
        <w:rPr>
          <w:rFonts w:ascii="Calibri" w:hAnsi="Calibri" w:cs="Arial"/>
          <w:b/>
        </w:rPr>
      </w:pPr>
      <w:r>
        <w:rPr>
          <w:rFonts w:ascii="Calibri" w:hAnsi="Calibri" w:cs="Arial"/>
          <w:b/>
        </w:rPr>
        <w:t>2</w:t>
      </w:r>
      <w:r w:rsidR="001A654A">
        <w:rPr>
          <w:rFonts w:ascii="Calibri" w:hAnsi="Calibri" w:cs="Arial"/>
          <w:b/>
        </w:rPr>
        <w:t xml:space="preserve">. </w:t>
      </w:r>
      <w:proofErr w:type="spellStart"/>
      <w:r w:rsidR="001A654A">
        <w:rPr>
          <w:rFonts w:ascii="Calibri" w:hAnsi="Calibri" w:cs="Arial"/>
          <w:b/>
        </w:rPr>
        <w:t>Cardiectomy</w:t>
      </w:r>
      <w:proofErr w:type="spellEnd"/>
      <w:r w:rsidR="001A654A">
        <w:rPr>
          <w:rFonts w:ascii="Calibri" w:hAnsi="Calibri" w:cs="Arial"/>
          <w:b/>
        </w:rPr>
        <w:t xml:space="preserve"> </w:t>
      </w:r>
    </w:p>
    <w:p w14:paraId="4EEDE9B5" w14:textId="77777777" w:rsidR="001A654A" w:rsidRPr="0048576D" w:rsidRDefault="001A654A" w:rsidP="001A654A">
      <w:pPr>
        <w:widowControl w:val="0"/>
        <w:autoSpaceDE w:val="0"/>
        <w:autoSpaceDN w:val="0"/>
        <w:adjustRightInd w:val="0"/>
        <w:rPr>
          <w:rFonts w:ascii="Calibri" w:hAnsi="Calibri" w:cs="Arial"/>
          <w:b/>
        </w:rPr>
      </w:pPr>
    </w:p>
    <w:p w14:paraId="182B971A" w14:textId="3F90A34A" w:rsidR="001A654A" w:rsidRDefault="001649D9" w:rsidP="001A654A">
      <w:pPr>
        <w:widowControl w:val="0"/>
        <w:autoSpaceDE w:val="0"/>
        <w:autoSpaceDN w:val="0"/>
        <w:adjustRightInd w:val="0"/>
        <w:rPr>
          <w:rFonts w:ascii="Calibri" w:hAnsi="Calibri" w:cs="Arial"/>
        </w:rPr>
      </w:pPr>
      <w:r>
        <w:rPr>
          <w:rFonts w:ascii="Calibri" w:hAnsi="Calibri" w:cs="Arial"/>
        </w:rPr>
        <w:t>2</w:t>
      </w:r>
      <w:r w:rsidR="001A654A">
        <w:rPr>
          <w:rFonts w:ascii="Calibri" w:hAnsi="Calibri" w:cs="Arial"/>
        </w:rPr>
        <w:t>.1)</w:t>
      </w:r>
      <w:r w:rsidR="001A654A" w:rsidRPr="0048576D">
        <w:rPr>
          <w:rFonts w:ascii="Calibri" w:hAnsi="Calibri" w:cs="Arial"/>
        </w:rPr>
        <w:t xml:space="preserve"> </w:t>
      </w:r>
      <w:proofErr w:type="gramStart"/>
      <w:r w:rsidR="001A654A" w:rsidRPr="0048576D">
        <w:rPr>
          <w:rFonts w:ascii="Calibri" w:hAnsi="Calibri" w:cs="Arial"/>
        </w:rPr>
        <w:t>The</w:t>
      </w:r>
      <w:proofErr w:type="gramEnd"/>
      <w:r w:rsidR="001A654A" w:rsidRPr="0048576D">
        <w:rPr>
          <w:rFonts w:ascii="Calibri" w:hAnsi="Calibri" w:cs="Arial"/>
        </w:rPr>
        <w:t xml:space="preserve"> patient was positioned, prepped and draped in the normal sterile fashion for the repeat sternotomy</w:t>
      </w:r>
      <w:r w:rsidR="001A654A">
        <w:rPr>
          <w:rFonts w:ascii="Calibri" w:hAnsi="Calibri" w:cs="Arial"/>
        </w:rPr>
        <w:t>.</w:t>
      </w:r>
    </w:p>
    <w:p w14:paraId="5B508BD2" w14:textId="77777777" w:rsidR="001A654A" w:rsidRPr="0048576D" w:rsidRDefault="001A654A" w:rsidP="001A654A">
      <w:pPr>
        <w:widowControl w:val="0"/>
        <w:autoSpaceDE w:val="0"/>
        <w:autoSpaceDN w:val="0"/>
        <w:adjustRightInd w:val="0"/>
        <w:rPr>
          <w:rFonts w:ascii="Calibri" w:hAnsi="Calibri" w:cs="Arial"/>
        </w:rPr>
      </w:pPr>
    </w:p>
    <w:p w14:paraId="3C10ED27" w14:textId="508F5CCA" w:rsidR="001A654A" w:rsidRPr="0048576D" w:rsidRDefault="001649D9" w:rsidP="001A654A">
      <w:pPr>
        <w:widowControl w:val="0"/>
        <w:autoSpaceDE w:val="0"/>
        <w:autoSpaceDN w:val="0"/>
        <w:adjustRightInd w:val="0"/>
        <w:rPr>
          <w:rFonts w:ascii="Calibri" w:hAnsi="Calibri" w:cs="Arial"/>
        </w:rPr>
      </w:pPr>
      <w:r>
        <w:rPr>
          <w:rFonts w:ascii="Calibri" w:hAnsi="Calibri" w:cs="Arial"/>
        </w:rPr>
        <w:t>2</w:t>
      </w:r>
      <w:r w:rsidR="001A654A" w:rsidRPr="0048576D">
        <w:rPr>
          <w:rFonts w:ascii="Calibri" w:hAnsi="Calibri" w:cs="Arial"/>
        </w:rPr>
        <w:t>.</w:t>
      </w:r>
      <w:r w:rsidR="001A654A">
        <w:rPr>
          <w:rFonts w:ascii="Calibri" w:hAnsi="Calibri" w:cs="Arial"/>
        </w:rPr>
        <w:t>2)</w:t>
      </w:r>
      <w:r w:rsidR="001A654A" w:rsidRPr="0048576D">
        <w:rPr>
          <w:rFonts w:ascii="Calibri" w:hAnsi="Calibri" w:cs="Arial"/>
        </w:rPr>
        <w:t xml:space="preserve"> </w:t>
      </w:r>
      <w:proofErr w:type="gramStart"/>
      <w:r w:rsidR="001A654A" w:rsidRPr="0048576D">
        <w:rPr>
          <w:rFonts w:ascii="Calibri" w:hAnsi="Calibri" w:cs="Arial"/>
        </w:rPr>
        <w:t>The</w:t>
      </w:r>
      <w:proofErr w:type="gramEnd"/>
      <w:r w:rsidR="001A654A" w:rsidRPr="0048576D">
        <w:rPr>
          <w:rFonts w:ascii="Calibri" w:hAnsi="Calibri" w:cs="Arial"/>
        </w:rPr>
        <w:t xml:space="preserve"> repeat </w:t>
      </w:r>
      <w:proofErr w:type="spellStart"/>
      <w:r w:rsidR="001A654A" w:rsidRPr="0048576D">
        <w:rPr>
          <w:rFonts w:ascii="Calibri" w:hAnsi="Calibri" w:cs="Arial"/>
        </w:rPr>
        <w:t>sternotomy</w:t>
      </w:r>
      <w:proofErr w:type="spellEnd"/>
      <w:r w:rsidR="001A654A" w:rsidRPr="0048576D">
        <w:rPr>
          <w:rFonts w:ascii="Calibri" w:hAnsi="Calibri" w:cs="Arial"/>
        </w:rPr>
        <w:t xml:space="preserve"> was completed (</w:t>
      </w:r>
      <w:r w:rsidR="001A654A" w:rsidRPr="0048576D">
        <w:rPr>
          <w:rFonts w:ascii="Calibri" w:hAnsi="Calibri" w:cs="Arial"/>
          <w:b/>
        </w:rPr>
        <w:t>Figure</w:t>
      </w:r>
      <w:r w:rsidR="001A654A">
        <w:rPr>
          <w:rFonts w:ascii="Calibri" w:hAnsi="Calibri" w:cs="Arial"/>
          <w:b/>
        </w:rPr>
        <w:t xml:space="preserve"> 4</w:t>
      </w:r>
      <w:r w:rsidR="001A654A" w:rsidRPr="0048576D">
        <w:rPr>
          <w:rFonts w:ascii="Calibri" w:hAnsi="Calibri" w:cs="Arial"/>
        </w:rPr>
        <w:t xml:space="preserve">).  Immediately noticeable was the extremely enlarged heart and severe adhesions.  </w:t>
      </w:r>
    </w:p>
    <w:p w14:paraId="7066C04A" w14:textId="77777777" w:rsidR="001A654A" w:rsidRDefault="001A654A" w:rsidP="001A654A">
      <w:pPr>
        <w:widowControl w:val="0"/>
        <w:autoSpaceDE w:val="0"/>
        <w:autoSpaceDN w:val="0"/>
        <w:adjustRightInd w:val="0"/>
        <w:rPr>
          <w:rFonts w:ascii="Calibri" w:hAnsi="Calibri" w:cs="Arial"/>
        </w:rPr>
      </w:pPr>
    </w:p>
    <w:p w14:paraId="30EBCFE5" w14:textId="1CAF518D" w:rsidR="001A654A" w:rsidRDefault="001649D9" w:rsidP="001A654A">
      <w:pPr>
        <w:widowControl w:val="0"/>
        <w:autoSpaceDE w:val="0"/>
        <w:autoSpaceDN w:val="0"/>
        <w:adjustRightInd w:val="0"/>
        <w:rPr>
          <w:rFonts w:ascii="Calibri" w:hAnsi="Calibri" w:cs="Arial"/>
        </w:rPr>
      </w:pPr>
      <w:r>
        <w:rPr>
          <w:rFonts w:ascii="Calibri" w:hAnsi="Calibri" w:cs="Arial"/>
        </w:rPr>
        <w:t>3</w:t>
      </w:r>
      <w:r w:rsidR="001A654A">
        <w:rPr>
          <w:rFonts w:ascii="Calibri" w:hAnsi="Calibri" w:cs="Arial"/>
        </w:rPr>
        <w:t>.</w:t>
      </w:r>
      <w:r w:rsidR="001A654A" w:rsidRPr="0048576D">
        <w:rPr>
          <w:rFonts w:ascii="Calibri" w:hAnsi="Calibri" w:cs="Arial"/>
        </w:rPr>
        <w:t>3</w:t>
      </w:r>
      <w:r w:rsidR="001A654A">
        <w:rPr>
          <w:rFonts w:ascii="Calibri" w:hAnsi="Calibri" w:cs="Arial"/>
        </w:rPr>
        <w:t xml:space="preserve">) </w:t>
      </w:r>
      <w:proofErr w:type="gramStart"/>
      <w:r w:rsidR="001A654A" w:rsidRPr="0048576D">
        <w:rPr>
          <w:rFonts w:ascii="Calibri" w:hAnsi="Calibri" w:cs="Arial"/>
        </w:rPr>
        <w:t>The</w:t>
      </w:r>
      <w:proofErr w:type="gramEnd"/>
      <w:r w:rsidR="001A654A" w:rsidRPr="0048576D">
        <w:rPr>
          <w:rFonts w:ascii="Calibri" w:hAnsi="Calibri" w:cs="Arial"/>
        </w:rPr>
        <w:t xml:space="preserve"> diaphragmatic surface </w:t>
      </w:r>
      <w:r w:rsidR="001A654A">
        <w:rPr>
          <w:rFonts w:ascii="Calibri" w:hAnsi="Calibri" w:cs="Arial"/>
        </w:rPr>
        <w:t xml:space="preserve">was </w:t>
      </w:r>
      <w:r w:rsidR="001A654A" w:rsidRPr="00A93317">
        <w:rPr>
          <w:rFonts w:ascii="Calibri" w:hAnsi="Calibri" w:cs="Arial"/>
        </w:rPr>
        <w:t>dissected</w:t>
      </w:r>
      <w:r w:rsidR="001A654A">
        <w:rPr>
          <w:rFonts w:ascii="Calibri" w:hAnsi="Calibri" w:cs="Arial"/>
        </w:rPr>
        <w:t xml:space="preserve"> out. It </w:t>
      </w:r>
      <w:r w:rsidR="001A654A" w:rsidRPr="0048576D">
        <w:rPr>
          <w:rFonts w:ascii="Calibri" w:hAnsi="Calibri" w:cs="Arial"/>
        </w:rPr>
        <w:t xml:space="preserve">was severely adhered secondary to </w:t>
      </w:r>
      <w:proofErr w:type="spellStart"/>
      <w:r w:rsidR="001A654A" w:rsidRPr="0048576D">
        <w:rPr>
          <w:rFonts w:ascii="Calibri" w:hAnsi="Calibri" w:cs="Arial"/>
        </w:rPr>
        <w:t>epicardial</w:t>
      </w:r>
      <w:proofErr w:type="spellEnd"/>
      <w:r w:rsidR="001A654A" w:rsidRPr="0048576D">
        <w:rPr>
          <w:rFonts w:ascii="Calibri" w:hAnsi="Calibri" w:cs="Arial"/>
        </w:rPr>
        <w:t xml:space="preserve"> wires.  The patient would not tolerate significant movement of the hea</w:t>
      </w:r>
      <w:r w:rsidR="001A654A">
        <w:rPr>
          <w:rFonts w:ascii="Calibri" w:hAnsi="Calibri" w:cs="Arial"/>
        </w:rPr>
        <w:t>rt in trying to reach the inferior vena cava (IVC).</w:t>
      </w:r>
    </w:p>
    <w:p w14:paraId="61934527" w14:textId="77777777" w:rsidR="001A654A" w:rsidRPr="0048576D" w:rsidRDefault="001A654A" w:rsidP="001A654A">
      <w:pPr>
        <w:widowControl w:val="0"/>
        <w:autoSpaceDE w:val="0"/>
        <w:autoSpaceDN w:val="0"/>
        <w:adjustRightInd w:val="0"/>
        <w:rPr>
          <w:rFonts w:ascii="Calibri" w:hAnsi="Calibri" w:cs="Arial"/>
        </w:rPr>
      </w:pPr>
    </w:p>
    <w:p w14:paraId="69D0D583" w14:textId="040F91AB" w:rsidR="001A654A" w:rsidRDefault="001A654A" w:rsidP="001A654A">
      <w:pPr>
        <w:widowControl w:val="0"/>
        <w:autoSpaceDE w:val="0"/>
        <w:autoSpaceDN w:val="0"/>
        <w:adjustRightInd w:val="0"/>
        <w:rPr>
          <w:rFonts w:ascii="Calibri" w:hAnsi="Calibri" w:cs="Arial"/>
        </w:rPr>
      </w:pPr>
      <w:r>
        <w:rPr>
          <w:rFonts w:ascii="Calibri" w:hAnsi="Calibri" w:cs="Arial"/>
        </w:rPr>
        <w:t xml:space="preserve">3.4) </w:t>
      </w:r>
      <w:proofErr w:type="gramStart"/>
      <w:r>
        <w:rPr>
          <w:rFonts w:ascii="Calibri" w:hAnsi="Calibri" w:cs="Arial"/>
        </w:rPr>
        <w:t>The</w:t>
      </w:r>
      <w:proofErr w:type="gramEnd"/>
      <w:r>
        <w:rPr>
          <w:rFonts w:ascii="Calibri" w:hAnsi="Calibri" w:cs="Arial"/>
        </w:rPr>
        <w:t xml:space="preserve"> aorta was dissected. </w:t>
      </w:r>
    </w:p>
    <w:p w14:paraId="0B9BF575" w14:textId="77777777" w:rsidR="001A654A" w:rsidRDefault="001A654A" w:rsidP="001A654A">
      <w:pPr>
        <w:widowControl w:val="0"/>
        <w:autoSpaceDE w:val="0"/>
        <w:autoSpaceDN w:val="0"/>
        <w:adjustRightInd w:val="0"/>
        <w:rPr>
          <w:rFonts w:ascii="Calibri" w:hAnsi="Calibri" w:cs="Arial"/>
        </w:rPr>
      </w:pPr>
    </w:p>
    <w:p w14:paraId="79244E6F" w14:textId="77777777" w:rsidR="001A654A" w:rsidRDefault="001A654A" w:rsidP="001A654A">
      <w:pPr>
        <w:widowControl w:val="0"/>
        <w:autoSpaceDE w:val="0"/>
        <w:autoSpaceDN w:val="0"/>
        <w:adjustRightInd w:val="0"/>
        <w:rPr>
          <w:rFonts w:ascii="Calibri" w:hAnsi="Calibri" w:cs="Arial"/>
        </w:rPr>
      </w:pPr>
      <w:r>
        <w:rPr>
          <w:rFonts w:ascii="Calibri" w:hAnsi="Calibri" w:cs="Arial"/>
        </w:rPr>
        <w:t xml:space="preserve">3.5) </w:t>
      </w:r>
      <w:proofErr w:type="gramStart"/>
      <w:r>
        <w:rPr>
          <w:rFonts w:ascii="Calibri" w:hAnsi="Calibri" w:cs="Arial"/>
        </w:rPr>
        <w:t>The</w:t>
      </w:r>
      <w:proofErr w:type="gramEnd"/>
      <w:r>
        <w:rPr>
          <w:rFonts w:ascii="Calibri" w:hAnsi="Calibri" w:cs="Arial"/>
        </w:rPr>
        <w:t xml:space="preserve"> right femoral vein was dissected. </w:t>
      </w:r>
    </w:p>
    <w:p w14:paraId="00E1FCBA" w14:textId="77777777" w:rsidR="001A654A" w:rsidRDefault="001A654A" w:rsidP="001A654A">
      <w:pPr>
        <w:widowControl w:val="0"/>
        <w:autoSpaceDE w:val="0"/>
        <w:autoSpaceDN w:val="0"/>
        <w:adjustRightInd w:val="0"/>
        <w:rPr>
          <w:rFonts w:ascii="Calibri" w:hAnsi="Calibri" w:cs="Arial"/>
        </w:rPr>
      </w:pPr>
    </w:p>
    <w:p w14:paraId="78A91D8B" w14:textId="77777777" w:rsidR="001A654A" w:rsidRPr="00A14953" w:rsidRDefault="001A654A" w:rsidP="001A654A">
      <w:pPr>
        <w:widowControl w:val="0"/>
        <w:autoSpaceDE w:val="0"/>
        <w:autoSpaceDN w:val="0"/>
        <w:adjustRightInd w:val="0"/>
        <w:rPr>
          <w:rFonts w:ascii="Calibri" w:hAnsi="Calibri" w:cs="Arial"/>
        </w:rPr>
      </w:pPr>
      <w:r>
        <w:rPr>
          <w:rFonts w:ascii="Calibri" w:hAnsi="Calibri" w:cs="Arial"/>
        </w:rPr>
        <w:t xml:space="preserve">3.6) </w:t>
      </w:r>
      <w:proofErr w:type="spellStart"/>
      <w:r>
        <w:rPr>
          <w:rFonts w:ascii="Calibri" w:hAnsi="Calibri" w:cs="Arial"/>
        </w:rPr>
        <w:t>Pursestrings</w:t>
      </w:r>
      <w:proofErr w:type="spellEnd"/>
      <w:r>
        <w:rPr>
          <w:rFonts w:ascii="Calibri" w:hAnsi="Calibri" w:cs="Arial"/>
        </w:rPr>
        <w:t xml:space="preserve"> were placed in the aorta and femoral vein, heparin administered, and the aorta and right femoral vein were cannulated.</w:t>
      </w:r>
    </w:p>
    <w:p w14:paraId="0ADF639F" w14:textId="77777777" w:rsidR="001A654A" w:rsidRDefault="001A654A" w:rsidP="001A654A">
      <w:pPr>
        <w:widowControl w:val="0"/>
        <w:autoSpaceDE w:val="0"/>
        <w:autoSpaceDN w:val="0"/>
        <w:adjustRightInd w:val="0"/>
        <w:rPr>
          <w:rFonts w:ascii="Calibri" w:hAnsi="Calibri" w:cs="Arial"/>
        </w:rPr>
      </w:pPr>
    </w:p>
    <w:p w14:paraId="36FD8F06" w14:textId="145EAEFD" w:rsidR="001A654A" w:rsidRPr="00844939" w:rsidRDefault="001A654A" w:rsidP="001A654A">
      <w:pPr>
        <w:widowControl w:val="0"/>
        <w:autoSpaceDE w:val="0"/>
        <w:autoSpaceDN w:val="0"/>
        <w:adjustRightInd w:val="0"/>
        <w:rPr>
          <w:rFonts w:ascii="Calibri" w:hAnsi="Calibri" w:cs="Arial"/>
        </w:rPr>
      </w:pPr>
      <w:r>
        <w:rPr>
          <w:rFonts w:ascii="Calibri" w:hAnsi="Calibri" w:cs="Arial"/>
        </w:rPr>
        <w:t xml:space="preserve">3.7) </w:t>
      </w:r>
      <w:proofErr w:type="gramStart"/>
      <w:r>
        <w:rPr>
          <w:rFonts w:ascii="Calibri" w:hAnsi="Calibri" w:cs="Arial"/>
        </w:rPr>
        <w:t>A</w:t>
      </w:r>
      <w:r w:rsidRPr="0048576D">
        <w:rPr>
          <w:rFonts w:ascii="Calibri" w:hAnsi="Calibri" w:cs="Arial"/>
        </w:rPr>
        <w:t>fter</w:t>
      </w:r>
      <w:proofErr w:type="gramEnd"/>
      <w:r w:rsidRPr="0048576D">
        <w:rPr>
          <w:rFonts w:ascii="Calibri" w:hAnsi="Calibri" w:cs="Arial"/>
        </w:rPr>
        <w:t xml:space="preserve"> reaching a</w:t>
      </w:r>
      <w:r>
        <w:rPr>
          <w:rFonts w:ascii="Calibri" w:hAnsi="Calibri" w:cs="Arial"/>
        </w:rPr>
        <w:t xml:space="preserve">ppropriate activated clotting time (ACT), the patient </w:t>
      </w:r>
      <w:r w:rsidRPr="0048576D">
        <w:rPr>
          <w:rFonts w:ascii="Calibri" w:hAnsi="Calibri" w:cs="Arial"/>
        </w:rPr>
        <w:t xml:space="preserve">went onto </w:t>
      </w:r>
      <w:r w:rsidRPr="00844939">
        <w:rPr>
          <w:rFonts w:ascii="Calibri" w:hAnsi="Calibri" w:cs="Arial"/>
        </w:rPr>
        <w:t xml:space="preserve">cardiopulmonary bypass. </w:t>
      </w:r>
    </w:p>
    <w:p w14:paraId="38649EDD" w14:textId="77777777" w:rsidR="001A654A" w:rsidRPr="00844939" w:rsidRDefault="001A654A" w:rsidP="001A654A">
      <w:pPr>
        <w:widowControl w:val="0"/>
        <w:autoSpaceDE w:val="0"/>
        <w:autoSpaceDN w:val="0"/>
        <w:adjustRightInd w:val="0"/>
        <w:rPr>
          <w:rFonts w:ascii="Calibri" w:hAnsi="Calibri" w:cs="Arial"/>
        </w:rPr>
      </w:pPr>
    </w:p>
    <w:p w14:paraId="072F5B48" w14:textId="26D8ECAF" w:rsidR="001A654A" w:rsidRPr="00844939" w:rsidRDefault="001A654A" w:rsidP="001A654A">
      <w:pPr>
        <w:widowControl w:val="0"/>
        <w:autoSpaceDE w:val="0"/>
        <w:autoSpaceDN w:val="0"/>
        <w:adjustRightInd w:val="0"/>
        <w:rPr>
          <w:rFonts w:ascii="Calibri" w:hAnsi="Calibri" w:cs="Arial"/>
        </w:rPr>
      </w:pPr>
      <w:r w:rsidRPr="00844939">
        <w:rPr>
          <w:rFonts w:ascii="Calibri" w:hAnsi="Calibri" w:cs="Arial"/>
        </w:rPr>
        <w:t xml:space="preserve">3.8) </w:t>
      </w:r>
      <w:proofErr w:type="gramStart"/>
      <w:r w:rsidRPr="00844939">
        <w:rPr>
          <w:rFonts w:ascii="Calibri" w:hAnsi="Calibri" w:cs="Arial"/>
        </w:rPr>
        <w:t>The</w:t>
      </w:r>
      <w:proofErr w:type="gramEnd"/>
      <w:r w:rsidRPr="00844939">
        <w:rPr>
          <w:rFonts w:ascii="Calibri" w:hAnsi="Calibri" w:cs="Arial"/>
        </w:rPr>
        <w:t xml:space="preserve"> patient was placed with an MPA vent, which helped with the dilation; however, it became obvious with full flow that this would be a difficult hemodynamic circuit to keep stable</w:t>
      </w:r>
      <w:r w:rsidR="001649D9" w:rsidRPr="00844939">
        <w:rPr>
          <w:rFonts w:ascii="Calibri" w:hAnsi="Calibri" w:cs="Arial"/>
        </w:rPr>
        <w:t>.</w:t>
      </w:r>
      <w:r w:rsidRPr="00844939">
        <w:rPr>
          <w:rFonts w:ascii="Calibri" w:hAnsi="Calibri" w:cs="Arial"/>
        </w:rPr>
        <w:t xml:space="preserve"> </w:t>
      </w:r>
    </w:p>
    <w:p w14:paraId="3ECD8836" w14:textId="77777777" w:rsidR="001A654A" w:rsidRPr="00844939" w:rsidRDefault="001A654A" w:rsidP="001A654A">
      <w:pPr>
        <w:widowControl w:val="0"/>
        <w:autoSpaceDE w:val="0"/>
        <w:autoSpaceDN w:val="0"/>
        <w:adjustRightInd w:val="0"/>
        <w:rPr>
          <w:rFonts w:ascii="Calibri" w:hAnsi="Calibri" w:cs="Arial"/>
        </w:rPr>
      </w:pPr>
    </w:p>
    <w:p w14:paraId="6DEF5C27" w14:textId="027A7F78" w:rsidR="001A654A" w:rsidRPr="00844939" w:rsidRDefault="001A654A" w:rsidP="001A654A">
      <w:pPr>
        <w:widowControl w:val="0"/>
        <w:autoSpaceDE w:val="0"/>
        <w:autoSpaceDN w:val="0"/>
        <w:adjustRightInd w:val="0"/>
        <w:rPr>
          <w:rFonts w:ascii="Calibri" w:hAnsi="Calibri" w:cs="Arial"/>
        </w:rPr>
      </w:pPr>
      <w:r w:rsidRPr="00844939">
        <w:rPr>
          <w:rFonts w:ascii="Calibri" w:hAnsi="Calibri" w:cs="Arial"/>
        </w:rPr>
        <w:t xml:space="preserve">3.9) </w:t>
      </w:r>
      <w:proofErr w:type="gramStart"/>
      <w:r w:rsidRPr="00844939">
        <w:rPr>
          <w:rFonts w:ascii="Calibri" w:hAnsi="Calibri" w:cs="Arial"/>
        </w:rPr>
        <w:t>The</w:t>
      </w:r>
      <w:proofErr w:type="gramEnd"/>
      <w:r w:rsidRPr="00844939">
        <w:rPr>
          <w:rFonts w:ascii="Calibri" w:hAnsi="Calibri" w:cs="Arial"/>
        </w:rPr>
        <w:t xml:space="preserve"> superior vena cava (SVC) was dissected and </w:t>
      </w:r>
      <w:proofErr w:type="spellStart"/>
      <w:r w:rsidRPr="00844939">
        <w:rPr>
          <w:rFonts w:ascii="Calibri" w:hAnsi="Calibri" w:cs="Arial"/>
        </w:rPr>
        <w:t>cannulated</w:t>
      </w:r>
      <w:proofErr w:type="spellEnd"/>
      <w:r w:rsidR="007A3A52" w:rsidRPr="00844939">
        <w:rPr>
          <w:rFonts w:ascii="Calibri" w:hAnsi="Calibri" w:cs="Arial"/>
        </w:rPr>
        <w:t xml:space="preserve">, and the patient was placed on </w:t>
      </w:r>
      <w:proofErr w:type="spellStart"/>
      <w:r w:rsidR="007A3A52" w:rsidRPr="00844939">
        <w:rPr>
          <w:rFonts w:ascii="Calibri" w:hAnsi="Calibri" w:cs="Arial"/>
        </w:rPr>
        <w:t>bicaval</w:t>
      </w:r>
      <w:proofErr w:type="spellEnd"/>
      <w:r w:rsidR="007A3A52" w:rsidRPr="00844939">
        <w:rPr>
          <w:rFonts w:ascii="Calibri" w:hAnsi="Calibri" w:cs="Arial"/>
        </w:rPr>
        <w:t xml:space="preserve"> cardiopulmonary bypass</w:t>
      </w:r>
      <w:r w:rsidRPr="00844939">
        <w:rPr>
          <w:rFonts w:ascii="Calibri" w:hAnsi="Calibri" w:cs="Arial"/>
        </w:rPr>
        <w:t>.</w:t>
      </w:r>
      <w:r w:rsidR="007A3A52" w:rsidRPr="00844939">
        <w:rPr>
          <w:rFonts w:ascii="Calibri" w:hAnsi="Calibri" w:cs="Arial"/>
        </w:rPr>
        <w:t xml:space="preserve"> (</w:t>
      </w:r>
      <w:r w:rsidR="007A3A52" w:rsidRPr="00844939">
        <w:rPr>
          <w:rFonts w:ascii="Calibri" w:hAnsi="Calibri" w:cs="Arial"/>
          <w:b/>
        </w:rPr>
        <w:t>Figure 5</w:t>
      </w:r>
      <w:r w:rsidR="007A3A52" w:rsidRPr="00844939">
        <w:rPr>
          <w:rFonts w:ascii="Calibri" w:hAnsi="Calibri" w:cs="Arial"/>
        </w:rPr>
        <w:t>)</w:t>
      </w:r>
    </w:p>
    <w:p w14:paraId="27ED69EE" w14:textId="77777777" w:rsidR="001A654A" w:rsidRPr="00844939" w:rsidRDefault="001A654A" w:rsidP="001A654A">
      <w:pPr>
        <w:widowControl w:val="0"/>
        <w:autoSpaceDE w:val="0"/>
        <w:autoSpaceDN w:val="0"/>
        <w:adjustRightInd w:val="0"/>
        <w:rPr>
          <w:rFonts w:ascii="Calibri" w:hAnsi="Calibri" w:cs="Arial"/>
        </w:rPr>
      </w:pPr>
    </w:p>
    <w:p w14:paraId="00FE4D2E" w14:textId="62A4AAF5" w:rsidR="005C353F" w:rsidRPr="00844939" w:rsidRDefault="001A654A" w:rsidP="001A654A">
      <w:pPr>
        <w:widowControl w:val="0"/>
        <w:autoSpaceDE w:val="0"/>
        <w:autoSpaceDN w:val="0"/>
        <w:adjustRightInd w:val="0"/>
        <w:rPr>
          <w:rFonts w:ascii="Calibri" w:hAnsi="Calibri" w:cs="Arial"/>
        </w:rPr>
      </w:pPr>
      <w:r w:rsidRPr="00844939">
        <w:rPr>
          <w:rFonts w:ascii="Calibri" w:hAnsi="Calibri" w:cs="Arial"/>
        </w:rPr>
        <w:t>3.1</w:t>
      </w:r>
      <w:r w:rsidR="007A3A52" w:rsidRPr="00844939">
        <w:rPr>
          <w:rFonts w:ascii="Calibri" w:hAnsi="Calibri" w:cs="Arial"/>
        </w:rPr>
        <w:t>0</w:t>
      </w:r>
      <w:r w:rsidRPr="00844939">
        <w:rPr>
          <w:rFonts w:ascii="Calibri" w:hAnsi="Calibri" w:cs="Arial"/>
        </w:rPr>
        <w:t xml:space="preserve">) The IVC was dissected and the aorta was cross-clamped. This allowed complete decompression of the heart. </w:t>
      </w:r>
    </w:p>
    <w:p w14:paraId="556D9747" w14:textId="77777777" w:rsidR="005C353F" w:rsidRPr="00844939" w:rsidRDefault="005C353F" w:rsidP="001A654A">
      <w:pPr>
        <w:widowControl w:val="0"/>
        <w:autoSpaceDE w:val="0"/>
        <w:autoSpaceDN w:val="0"/>
        <w:adjustRightInd w:val="0"/>
        <w:rPr>
          <w:rFonts w:ascii="Calibri" w:hAnsi="Calibri" w:cs="Arial"/>
        </w:rPr>
      </w:pPr>
    </w:p>
    <w:p w14:paraId="5A058748" w14:textId="33B8AA5D" w:rsidR="001A654A" w:rsidRPr="00844939" w:rsidRDefault="005C353F" w:rsidP="001A654A">
      <w:pPr>
        <w:widowControl w:val="0"/>
        <w:autoSpaceDE w:val="0"/>
        <w:autoSpaceDN w:val="0"/>
        <w:adjustRightInd w:val="0"/>
        <w:rPr>
          <w:rFonts w:ascii="Calibri" w:hAnsi="Calibri" w:cs="Arial"/>
        </w:rPr>
      </w:pPr>
      <w:r w:rsidRPr="00844939">
        <w:rPr>
          <w:rFonts w:ascii="Calibri" w:hAnsi="Calibri" w:cs="Arial"/>
        </w:rPr>
        <w:t>3.1</w:t>
      </w:r>
      <w:r w:rsidR="007A3A52" w:rsidRPr="00844939">
        <w:rPr>
          <w:rFonts w:ascii="Calibri" w:hAnsi="Calibri" w:cs="Arial"/>
        </w:rPr>
        <w:t>1</w:t>
      </w:r>
      <w:r w:rsidRPr="00844939">
        <w:rPr>
          <w:rFonts w:ascii="Calibri" w:hAnsi="Calibri" w:cs="Arial"/>
        </w:rPr>
        <w:t xml:space="preserve">) </w:t>
      </w:r>
      <w:proofErr w:type="gramStart"/>
      <w:r w:rsidRPr="00844939">
        <w:rPr>
          <w:rFonts w:ascii="Calibri" w:hAnsi="Calibri" w:cs="Arial"/>
        </w:rPr>
        <w:t>The</w:t>
      </w:r>
      <w:proofErr w:type="gramEnd"/>
      <w:r w:rsidRPr="00844939">
        <w:rPr>
          <w:rFonts w:ascii="Calibri" w:hAnsi="Calibri" w:cs="Arial"/>
        </w:rPr>
        <w:t xml:space="preserve"> aorta and the main PA were divided (</w:t>
      </w:r>
      <w:r w:rsidRPr="00844939">
        <w:rPr>
          <w:rFonts w:ascii="Calibri" w:hAnsi="Calibri" w:cs="Arial"/>
          <w:b/>
        </w:rPr>
        <w:t xml:space="preserve">Figure </w:t>
      </w:r>
      <w:r w:rsidR="00FE1100" w:rsidRPr="00844939">
        <w:rPr>
          <w:rFonts w:ascii="Calibri" w:hAnsi="Calibri" w:cs="Arial"/>
          <w:b/>
        </w:rPr>
        <w:t>6</w:t>
      </w:r>
      <w:r w:rsidRPr="00844939">
        <w:rPr>
          <w:rFonts w:ascii="Calibri" w:hAnsi="Calibri" w:cs="Arial"/>
        </w:rPr>
        <w:t>).</w:t>
      </w:r>
      <w:r w:rsidR="001A654A" w:rsidRPr="00844939">
        <w:rPr>
          <w:rFonts w:ascii="Calibri" w:hAnsi="Calibri" w:cs="Arial"/>
        </w:rPr>
        <w:t xml:space="preserve"> </w:t>
      </w:r>
    </w:p>
    <w:p w14:paraId="2123BB5C" w14:textId="77777777" w:rsidR="001A654A" w:rsidRPr="00844939" w:rsidRDefault="001A654A" w:rsidP="001A654A">
      <w:pPr>
        <w:widowControl w:val="0"/>
        <w:autoSpaceDE w:val="0"/>
        <w:autoSpaceDN w:val="0"/>
        <w:adjustRightInd w:val="0"/>
        <w:rPr>
          <w:rFonts w:ascii="Calibri" w:hAnsi="Calibri" w:cs="Arial"/>
        </w:rPr>
      </w:pPr>
    </w:p>
    <w:p w14:paraId="72D788F8" w14:textId="3488D28F" w:rsidR="001A654A" w:rsidRPr="00844939" w:rsidRDefault="001A654A" w:rsidP="001A654A">
      <w:pPr>
        <w:widowControl w:val="0"/>
        <w:autoSpaceDE w:val="0"/>
        <w:autoSpaceDN w:val="0"/>
        <w:adjustRightInd w:val="0"/>
        <w:rPr>
          <w:rFonts w:ascii="Calibri" w:hAnsi="Calibri" w:cs="Arial"/>
        </w:rPr>
      </w:pPr>
      <w:r w:rsidRPr="00844939">
        <w:rPr>
          <w:rFonts w:ascii="Calibri" w:hAnsi="Calibri" w:cs="Arial"/>
        </w:rPr>
        <w:t>3.1</w:t>
      </w:r>
      <w:r w:rsidR="007A3A52" w:rsidRPr="00844939">
        <w:rPr>
          <w:rFonts w:ascii="Calibri" w:hAnsi="Calibri" w:cs="Arial"/>
        </w:rPr>
        <w:t>2</w:t>
      </w:r>
      <w:r w:rsidRPr="00844939">
        <w:rPr>
          <w:rFonts w:ascii="Calibri" w:hAnsi="Calibri" w:cs="Arial"/>
        </w:rPr>
        <w:t xml:space="preserve">) The rest of the ventricular surface including the diaphragmatic surface, left atrial gutter, and right atrial gutter was dissected out. The MPA, the PA branch and the proximal PA branches were also dissected.  </w:t>
      </w:r>
    </w:p>
    <w:p w14:paraId="51AE760C" w14:textId="77777777" w:rsidR="001A654A" w:rsidRPr="00844939" w:rsidRDefault="001A654A" w:rsidP="001A654A">
      <w:pPr>
        <w:widowControl w:val="0"/>
        <w:autoSpaceDE w:val="0"/>
        <w:autoSpaceDN w:val="0"/>
        <w:adjustRightInd w:val="0"/>
        <w:rPr>
          <w:rFonts w:ascii="Calibri" w:hAnsi="Calibri" w:cs="Arial"/>
        </w:rPr>
      </w:pPr>
    </w:p>
    <w:p w14:paraId="2CF39030" w14:textId="7A5E298E" w:rsidR="001A654A" w:rsidRPr="00844939" w:rsidRDefault="001A654A" w:rsidP="001A654A">
      <w:pPr>
        <w:widowControl w:val="0"/>
        <w:autoSpaceDE w:val="0"/>
        <w:autoSpaceDN w:val="0"/>
        <w:adjustRightInd w:val="0"/>
        <w:rPr>
          <w:rFonts w:ascii="Calibri" w:hAnsi="Calibri" w:cs="Arial"/>
        </w:rPr>
      </w:pPr>
      <w:r w:rsidRPr="00844939">
        <w:rPr>
          <w:rFonts w:ascii="Calibri" w:hAnsi="Calibri" w:cs="Arial"/>
        </w:rPr>
        <w:lastRenderedPageBreak/>
        <w:t>3.1</w:t>
      </w:r>
      <w:r w:rsidR="007A3A52" w:rsidRPr="00844939">
        <w:rPr>
          <w:rFonts w:ascii="Calibri" w:hAnsi="Calibri" w:cs="Arial"/>
        </w:rPr>
        <w:t>3</w:t>
      </w:r>
      <w:r w:rsidRPr="00844939">
        <w:rPr>
          <w:rFonts w:ascii="Calibri" w:hAnsi="Calibri" w:cs="Arial"/>
        </w:rPr>
        <w:t xml:space="preserve">) </w:t>
      </w:r>
      <w:proofErr w:type="gramStart"/>
      <w:r w:rsidRPr="00844939">
        <w:rPr>
          <w:rFonts w:ascii="Calibri" w:hAnsi="Calibri" w:cs="Arial"/>
        </w:rPr>
        <w:t>The</w:t>
      </w:r>
      <w:proofErr w:type="gramEnd"/>
      <w:r w:rsidRPr="00844939">
        <w:rPr>
          <w:rFonts w:ascii="Calibri" w:hAnsi="Calibri" w:cs="Arial"/>
        </w:rPr>
        <w:t xml:space="preserve"> right ventricle was dissected out so that there was approximately 3-4 mm of muscle below the right AV valve. </w:t>
      </w:r>
      <w:r w:rsidR="007B07AC" w:rsidRPr="00844939">
        <w:rPr>
          <w:rFonts w:ascii="Calibri" w:hAnsi="Calibri" w:cs="Arial"/>
        </w:rPr>
        <w:t xml:space="preserve"> (</w:t>
      </w:r>
      <w:r w:rsidR="007B07AC" w:rsidRPr="00844939">
        <w:rPr>
          <w:rFonts w:ascii="Calibri" w:hAnsi="Calibri" w:cs="Arial"/>
          <w:b/>
        </w:rPr>
        <w:t>Figure 7a</w:t>
      </w:r>
      <w:r w:rsidR="007B07AC" w:rsidRPr="00844939">
        <w:rPr>
          <w:rFonts w:ascii="Calibri" w:hAnsi="Calibri" w:cs="Arial"/>
        </w:rPr>
        <w:t>)</w:t>
      </w:r>
    </w:p>
    <w:p w14:paraId="16EF5583" w14:textId="77777777" w:rsidR="001A654A" w:rsidRPr="00844939" w:rsidRDefault="001A654A" w:rsidP="001A654A">
      <w:pPr>
        <w:widowControl w:val="0"/>
        <w:autoSpaceDE w:val="0"/>
        <w:autoSpaceDN w:val="0"/>
        <w:adjustRightInd w:val="0"/>
        <w:rPr>
          <w:rFonts w:ascii="Calibri" w:hAnsi="Calibri" w:cs="Arial"/>
        </w:rPr>
      </w:pPr>
    </w:p>
    <w:p w14:paraId="76B02E6B" w14:textId="3D2B179B" w:rsidR="001A654A" w:rsidRDefault="001A654A" w:rsidP="001A654A">
      <w:pPr>
        <w:widowControl w:val="0"/>
        <w:autoSpaceDE w:val="0"/>
        <w:autoSpaceDN w:val="0"/>
        <w:adjustRightInd w:val="0"/>
        <w:rPr>
          <w:rFonts w:ascii="Calibri" w:hAnsi="Calibri" w:cs="Arial"/>
        </w:rPr>
      </w:pPr>
      <w:r w:rsidRPr="00844939">
        <w:rPr>
          <w:rFonts w:ascii="Calibri" w:hAnsi="Calibri" w:cs="Arial"/>
        </w:rPr>
        <w:t>3.1</w:t>
      </w:r>
      <w:r w:rsidR="007A3A52" w:rsidRPr="00844939">
        <w:rPr>
          <w:rFonts w:ascii="Calibri" w:hAnsi="Calibri" w:cs="Arial"/>
        </w:rPr>
        <w:t>4</w:t>
      </w:r>
      <w:r w:rsidRPr="00844939">
        <w:rPr>
          <w:rFonts w:ascii="Calibri" w:hAnsi="Calibri" w:cs="Arial"/>
        </w:rPr>
        <w:t xml:space="preserve">) </w:t>
      </w:r>
      <w:proofErr w:type="gramStart"/>
      <w:r w:rsidRPr="00844939">
        <w:rPr>
          <w:rFonts w:ascii="Calibri" w:hAnsi="Calibri" w:cs="Arial"/>
        </w:rPr>
        <w:t>The</w:t>
      </w:r>
      <w:proofErr w:type="gramEnd"/>
      <w:r w:rsidRPr="00844939">
        <w:rPr>
          <w:rFonts w:ascii="Calibri" w:hAnsi="Calibri" w:cs="Arial"/>
        </w:rPr>
        <w:t xml:space="preserve"> left ventricle was dissected </w:t>
      </w:r>
      <w:commentRangeStart w:id="1"/>
      <w:r w:rsidRPr="00844939">
        <w:rPr>
          <w:rFonts w:ascii="Calibri" w:hAnsi="Calibri" w:cs="Arial"/>
        </w:rPr>
        <w:t xml:space="preserve">out leaving a 3-5 mm cuff of ventricular muscle </w:t>
      </w:r>
      <w:commentRangeEnd w:id="1"/>
      <w:r w:rsidR="005C353F" w:rsidRPr="00844939">
        <w:rPr>
          <w:rStyle w:val="CommentReference"/>
        </w:rPr>
        <w:commentReference w:id="1"/>
      </w:r>
      <w:r w:rsidRPr="00844939">
        <w:rPr>
          <w:rFonts w:ascii="Calibri" w:hAnsi="Calibri" w:cs="Arial"/>
        </w:rPr>
        <w:t>below the left AV valve (</w:t>
      </w:r>
      <w:r w:rsidRPr="00844939">
        <w:rPr>
          <w:rFonts w:ascii="Calibri" w:hAnsi="Calibri" w:cs="Arial"/>
          <w:b/>
        </w:rPr>
        <w:t>Figure 7</w:t>
      </w:r>
      <w:r w:rsidR="007B07AC" w:rsidRPr="00844939">
        <w:rPr>
          <w:rFonts w:ascii="Calibri" w:hAnsi="Calibri" w:cs="Arial"/>
          <w:b/>
        </w:rPr>
        <w:t>b</w:t>
      </w:r>
      <w:r w:rsidRPr="00844939">
        <w:rPr>
          <w:rFonts w:ascii="Calibri" w:hAnsi="Calibri" w:cs="Arial"/>
        </w:rPr>
        <w:t>).</w:t>
      </w:r>
      <w:r w:rsidRPr="0048576D">
        <w:rPr>
          <w:rFonts w:ascii="Calibri" w:hAnsi="Calibri" w:cs="Arial"/>
        </w:rPr>
        <w:t xml:space="preserve">  </w:t>
      </w:r>
    </w:p>
    <w:p w14:paraId="5FF1C90A" w14:textId="77777777" w:rsidR="001A654A" w:rsidRDefault="001A654A" w:rsidP="001A654A">
      <w:pPr>
        <w:widowControl w:val="0"/>
        <w:autoSpaceDE w:val="0"/>
        <w:autoSpaceDN w:val="0"/>
        <w:adjustRightInd w:val="0"/>
        <w:rPr>
          <w:rFonts w:ascii="Calibri" w:hAnsi="Calibri" w:cs="Arial"/>
          <w:b/>
        </w:rPr>
      </w:pPr>
    </w:p>
    <w:p w14:paraId="59BA5C5F" w14:textId="77777777" w:rsidR="001A654A" w:rsidRDefault="001A654A" w:rsidP="001A654A">
      <w:pPr>
        <w:widowControl w:val="0"/>
        <w:autoSpaceDE w:val="0"/>
        <w:autoSpaceDN w:val="0"/>
        <w:adjustRightInd w:val="0"/>
        <w:rPr>
          <w:rFonts w:ascii="Calibri" w:hAnsi="Calibri" w:cs="Arial"/>
          <w:b/>
        </w:rPr>
      </w:pPr>
      <w:r>
        <w:rPr>
          <w:rFonts w:ascii="Calibri" w:hAnsi="Calibri" w:cs="Arial"/>
          <w:b/>
        </w:rPr>
        <w:t>TAH Implantation</w:t>
      </w:r>
    </w:p>
    <w:p w14:paraId="5D769D40" w14:textId="77777777" w:rsidR="001A654A" w:rsidRDefault="001A654A" w:rsidP="001A654A">
      <w:pPr>
        <w:widowControl w:val="0"/>
        <w:autoSpaceDE w:val="0"/>
        <w:autoSpaceDN w:val="0"/>
        <w:adjustRightInd w:val="0"/>
        <w:rPr>
          <w:rFonts w:ascii="Calibri" w:hAnsi="Calibri" w:cs="Arial"/>
          <w:b/>
        </w:rPr>
      </w:pPr>
    </w:p>
    <w:p w14:paraId="2A7B79F1" w14:textId="77777777" w:rsidR="001A654A" w:rsidRPr="004A2323" w:rsidRDefault="001A654A" w:rsidP="001A654A">
      <w:pPr>
        <w:widowControl w:val="0"/>
        <w:autoSpaceDE w:val="0"/>
        <w:autoSpaceDN w:val="0"/>
        <w:adjustRightInd w:val="0"/>
        <w:rPr>
          <w:rFonts w:ascii="Calibri" w:hAnsi="Calibri" w:cs="Arial"/>
        </w:rPr>
      </w:pPr>
      <w:r>
        <w:rPr>
          <w:rFonts w:ascii="Calibri" w:hAnsi="Calibri" w:cs="Arial"/>
        </w:rPr>
        <w:t>4.1) U</w:t>
      </w:r>
      <w:r w:rsidRPr="0048576D">
        <w:rPr>
          <w:rFonts w:ascii="Calibri" w:hAnsi="Calibri" w:cs="Arial"/>
        </w:rPr>
        <w:t>sing a large Prolene on an MH needle</w:t>
      </w:r>
      <w:r>
        <w:rPr>
          <w:rFonts w:ascii="Calibri" w:hAnsi="Calibri" w:cs="Arial"/>
        </w:rPr>
        <w:t xml:space="preserve">, the previously prepared </w:t>
      </w:r>
      <w:r w:rsidRPr="0048576D">
        <w:rPr>
          <w:rFonts w:ascii="Calibri" w:hAnsi="Calibri" w:cs="Arial"/>
        </w:rPr>
        <w:t>felt strip</w:t>
      </w:r>
      <w:r>
        <w:rPr>
          <w:rFonts w:ascii="Calibri" w:hAnsi="Calibri" w:cs="Arial"/>
        </w:rPr>
        <w:t xml:space="preserve"> </w:t>
      </w:r>
      <w:r w:rsidRPr="0048576D">
        <w:rPr>
          <w:rFonts w:ascii="Calibri" w:hAnsi="Calibri" w:cs="Arial"/>
        </w:rPr>
        <w:t>with Gore-Tex</w:t>
      </w:r>
      <w:r>
        <w:rPr>
          <w:rFonts w:ascii="Calibri" w:hAnsi="Calibri" w:cs="Arial"/>
        </w:rPr>
        <w:t xml:space="preserve"> was whip-stitched</w:t>
      </w:r>
      <w:r w:rsidRPr="0048576D">
        <w:rPr>
          <w:rFonts w:ascii="Calibri" w:hAnsi="Calibri" w:cs="Arial"/>
        </w:rPr>
        <w:t xml:space="preserve"> to fortify the muscular rim</w:t>
      </w:r>
      <w:r>
        <w:rPr>
          <w:rFonts w:ascii="Calibri" w:hAnsi="Calibri" w:cs="Arial"/>
        </w:rPr>
        <w:t xml:space="preserve"> of the ventricular muscle cuffs.</w:t>
      </w:r>
    </w:p>
    <w:p w14:paraId="5E01D649" w14:textId="77777777" w:rsidR="001A654A" w:rsidRDefault="001A654A" w:rsidP="001A654A">
      <w:pPr>
        <w:widowControl w:val="0"/>
        <w:autoSpaceDE w:val="0"/>
        <w:autoSpaceDN w:val="0"/>
        <w:adjustRightInd w:val="0"/>
        <w:rPr>
          <w:rFonts w:ascii="Calibri" w:hAnsi="Calibri" w:cs="Arial"/>
        </w:rPr>
      </w:pPr>
    </w:p>
    <w:p w14:paraId="07869028" w14:textId="77777777" w:rsidR="001A654A" w:rsidRDefault="001A654A" w:rsidP="001A654A">
      <w:pPr>
        <w:widowControl w:val="0"/>
        <w:autoSpaceDE w:val="0"/>
        <w:autoSpaceDN w:val="0"/>
        <w:adjustRightInd w:val="0"/>
        <w:rPr>
          <w:rFonts w:ascii="Calibri" w:hAnsi="Calibri" w:cs="Arial"/>
        </w:rPr>
      </w:pPr>
      <w:r>
        <w:rPr>
          <w:rFonts w:ascii="Calibri" w:hAnsi="Calibri" w:cs="Arial"/>
        </w:rPr>
        <w:t xml:space="preserve">4.2) </w:t>
      </w:r>
      <w:proofErr w:type="gramStart"/>
      <w:r>
        <w:rPr>
          <w:rFonts w:ascii="Calibri" w:hAnsi="Calibri" w:cs="Arial"/>
        </w:rPr>
        <w:t>T</w:t>
      </w:r>
      <w:r w:rsidRPr="0048576D">
        <w:rPr>
          <w:rFonts w:ascii="Calibri" w:hAnsi="Calibri" w:cs="Arial"/>
        </w:rPr>
        <w:t>he</w:t>
      </w:r>
      <w:proofErr w:type="gramEnd"/>
      <w:r w:rsidRPr="0048576D">
        <w:rPr>
          <w:rFonts w:ascii="Calibri" w:hAnsi="Calibri" w:cs="Arial"/>
        </w:rPr>
        <w:t xml:space="preserve"> atrial quick-connect </w:t>
      </w:r>
      <w:r>
        <w:rPr>
          <w:rFonts w:ascii="Calibri" w:hAnsi="Calibri" w:cs="Arial"/>
        </w:rPr>
        <w:t>was trimmed to a 3-4 mm rim. It was inverted and sewn</w:t>
      </w:r>
      <w:r w:rsidRPr="0048576D">
        <w:rPr>
          <w:rFonts w:ascii="Calibri" w:hAnsi="Calibri" w:cs="Arial"/>
        </w:rPr>
        <w:t xml:space="preserve"> to the muscular cuff both on the left and right sides, ensuring not to cause any scallops</w:t>
      </w:r>
      <w:r>
        <w:rPr>
          <w:rFonts w:ascii="Calibri" w:hAnsi="Calibri" w:cs="Arial"/>
        </w:rPr>
        <w:t xml:space="preserve"> (</w:t>
      </w:r>
      <w:commentRangeStart w:id="2"/>
      <w:r>
        <w:rPr>
          <w:rFonts w:ascii="Calibri" w:hAnsi="Calibri" w:cs="Arial"/>
          <w:b/>
        </w:rPr>
        <w:t>Figure 8</w:t>
      </w:r>
      <w:commentRangeEnd w:id="2"/>
      <w:r w:rsidR="005C353F">
        <w:rPr>
          <w:rStyle w:val="CommentReference"/>
        </w:rPr>
        <w:commentReference w:id="2"/>
      </w:r>
      <w:r>
        <w:rPr>
          <w:rFonts w:ascii="Calibri" w:hAnsi="Calibri" w:cs="Arial"/>
        </w:rPr>
        <w:t>)</w:t>
      </w:r>
      <w:r w:rsidRPr="0048576D">
        <w:rPr>
          <w:rFonts w:ascii="Calibri" w:hAnsi="Calibri" w:cs="Arial"/>
        </w:rPr>
        <w:t xml:space="preserve">.  </w:t>
      </w:r>
    </w:p>
    <w:p w14:paraId="5054F5A5" w14:textId="77777777" w:rsidR="001A654A" w:rsidRDefault="001A654A" w:rsidP="001A654A">
      <w:pPr>
        <w:widowControl w:val="0"/>
        <w:autoSpaceDE w:val="0"/>
        <w:autoSpaceDN w:val="0"/>
        <w:adjustRightInd w:val="0"/>
        <w:rPr>
          <w:rFonts w:ascii="Calibri" w:hAnsi="Calibri" w:cs="Arial"/>
        </w:rPr>
      </w:pPr>
    </w:p>
    <w:p w14:paraId="66608DBC" w14:textId="77777777" w:rsidR="001A654A" w:rsidRDefault="001A654A" w:rsidP="001A654A">
      <w:pPr>
        <w:widowControl w:val="0"/>
        <w:autoSpaceDE w:val="0"/>
        <w:autoSpaceDN w:val="0"/>
        <w:adjustRightInd w:val="0"/>
        <w:rPr>
          <w:rFonts w:ascii="Arial" w:hAnsi="Arial" w:cs="Arial"/>
          <w:sz w:val="22"/>
        </w:rPr>
      </w:pPr>
      <w:r>
        <w:rPr>
          <w:rFonts w:ascii="Calibri" w:hAnsi="Calibri" w:cs="Arial"/>
        </w:rPr>
        <w:t>4.3)</w:t>
      </w:r>
      <w:r>
        <w:rPr>
          <w:rFonts w:ascii="Arial" w:hAnsi="Arial" w:cs="Arial"/>
          <w:sz w:val="22"/>
        </w:rPr>
        <w:t xml:space="preserve"> </w:t>
      </w:r>
      <w:proofErr w:type="gramStart"/>
      <w:r>
        <w:rPr>
          <w:rFonts w:ascii="Arial" w:hAnsi="Arial" w:cs="Arial"/>
          <w:sz w:val="22"/>
        </w:rPr>
        <w:t>The</w:t>
      </w:r>
      <w:proofErr w:type="gramEnd"/>
      <w:r>
        <w:rPr>
          <w:rFonts w:ascii="Arial" w:hAnsi="Arial" w:cs="Arial"/>
          <w:sz w:val="22"/>
        </w:rPr>
        <w:t xml:space="preserve"> ventricles were tunneled out just left to the midline and outflow grafts were cut to the appropriate size.</w:t>
      </w:r>
    </w:p>
    <w:p w14:paraId="212A5A7D" w14:textId="77777777" w:rsidR="001A654A" w:rsidRDefault="001A654A" w:rsidP="001A654A">
      <w:pPr>
        <w:widowControl w:val="0"/>
        <w:autoSpaceDE w:val="0"/>
        <w:autoSpaceDN w:val="0"/>
        <w:adjustRightInd w:val="0"/>
        <w:rPr>
          <w:rFonts w:ascii="Arial" w:hAnsi="Arial" w:cs="Arial"/>
          <w:sz w:val="22"/>
        </w:rPr>
      </w:pPr>
    </w:p>
    <w:p w14:paraId="70DE242E" w14:textId="77777777" w:rsidR="001A654A" w:rsidRPr="000B43C3" w:rsidRDefault="001A654A" w:rsidP="001A654A">
      <w:pPr>
        <w:widowControl w:val="0"/>
        <w:autoSpaceDE w:val="0"/>
        <w:autoSpaceDN w:val="0"/>
        <w:adjustRightInd w:val="0"/>
        <w:rPr>
          <w:rFonts w:ascii="Arial" w:hAnsi="Arial" w:cs="Arial"/>
          <w:sz w:val="22"/>
        </w:rPr>
      </w:pPr>
      <w:r>
        <w:rPr>
          <w:rFonts w:ascii="Arial" w:hAnsi="Arial" w:cs="Arial"/>
          <w:sz w:val="22"/>
        </w:rPr>
        <w:t xml:space="preserve">4.4) The </w:t>
      </w:r>
      <w:proofErr w:type="spellStart"/>
      <w:r>
        <w:rPr>
          <w:rFonts w:ascii="Arial" w:hAnsi="Arial" w:cs="Arial"/>
          <w:sz w:val="22"/>
        </w:rPr>
        <w:t>Ao</w:t>
      </w:r>
      <w:proofErr w:type="spellEnd"/>
      <w:r>
        <w:rPr>
          <w:rFonts w:ascii="Arial" w:hAnsi="Arial" w:cs="Arial"/>
          <w:sz w:val="22"/>
        </w:rPr>
        <w:t xml:space="preserve"> and PA cuffs were sewn using running sutures (</w:t>
      </w:r>
      <w:r>
        <w:rPr>
          <w:rFonts w:ascii="Arial" w:hAnsi="Arial" w:cs="Arial"/>
          <w:b/>
          <w:sz w:val="22"/>
        </w:rPr>
        <w:t>Figure 9</w:t>
      </w:r>
      <w:r>
        <w:rPr>
          <w:rFonts w:ascii="Arial" w:hAnsi="Arial" w:cs="Arial"/>
          <w:sz w:val="22"/>
        </w:rPr>
        <w:t xml:space="preserve">). </w:t>
      </w:r>
    </w:p>
    <w:p w14:paraId="151EF073" w14:textId="77777777" w:rsidR="001A654A" w:rsidRDefault="001A654A" w:rsidP="001A654A">
      <w:pPr>
        <w:widowControl w:val="0"/>
        <w:autoSpaceDE w:val="0"/>
        <w:autoSpaceDN w:val="0"/>
        <w:adjustRightInd w:val="0"/>
        <w:rPr>
          <w:rFonts w:ascii="Arial" w:hAnsi="Arial" w:cs="Arial"/>
          <w:sz w:val="22"/>
        </w:rPr>
      </w:pPr>
    </w:p>
    <w:p w14:paraId="5EFB2971" w14:textId="77777777" w:rsidR="001A654A" w:rsidRDefault="001A654A" w:rsidP="001A654A">
      <w:pPr>
        <w:widowControl w:val="0"/>
        <w:autoSpaceDE w:val="0"/>
        <w:autoSpaceDN w:val="0"/>
        <w:adjustRightInd w:val="0"/>
        <w:rPr>
          <w:rFonts w:ascii="Arial" w:hAnsi="Arial" w:cs="Arial"/>
          <w:sz w:val="22"/>
        </w:rPr>
      </w:pPr>
      <w:r>
        <w:rPr>
          <w:rFonts w:ascii="Arial" w:hAnsi="Arial" w:cs="Arial"/>
          <w:sz w:val="22"/>
        </w:rPr>
        <w:t>4.5) The RV to PA conduit and calcified areas were excised.</w:t>
      </w:r>
    </w:p>
    <w:p w14:paraId="6471C0B2" w14:textId="77777777" w:rsidR="001A654A" w:rsidRDefault="001A654A" w:rsidP="001A654A">
      <w:pPr>
        <w:widowControl w:val="0"/>
        <w:autoSpaceDE w:val="0"/>
        <w:autoSpaceDN w:val="0"/>
        <w:adjustRightInd w:val="0"/>
        <w:rPr>
          <w:rFonts w:ascii="Arial" w:hAnsi="Arial" w:cs="Arial"/>
          <w:sz w:val="22"/>
        </w:rPr>
      </w:pPr>
    </w:p>
    <w:p w14:paraId="7AFA5509" w14:textId="77777777" w:rsidR="001A654A" w:rsidRDefault="001A654A" w:rsidP="001A654A">
      <w:pPr>
        <w:widowControl w:val="0"/>
        <w:autoSpaceDE w:val="0"/>
        <w:autoSpaceDN w:val="0"/>
        <w:adjustRightInd w:val="0"/>
        <w:rPr>
          <w:rFonts w:ascii="Arial" w:hAnsi="Arial" w:cs="Arial"/>
          <w:sz w:val="22"/>
        </w:rPr>
      </w:pPr>
      <w:r>
        <w:rPr>
          <w:rFonts w:ascii="Arial" w:hAnsi="Arial" w:cs="Arial"/>
          <w:sz w:val="22"/>
        </w:rPr>
        <w:t xml:space="preserve">4.6) </w:t>
      </w:r>
      <w:proofErr w:type="gramStart"/>
      <w:r>
        <w:rPr>
          <w:rFonts w:ascii="Arial" w:hAnsi="Arial" w:cs="Arial"/>
          <w:sz w:val="22"/>
        </w:rPr>
        <w:t>The</w:t>
      </w:r>
      <w:proofErr w:type="gramEnd"/>
      <w:r>
        <w:rPr>
          <w:rFonts w:ascii="Arial" w:hAnsi="Arial" w:cs="Arial"/>
          <w:sz w:val="22"/>
        </w:rPr>
        <w:t xml:space="preserve"> atrial cuffs were tested for leaks and then the </w:t>
      </w:r>
      <w:proofErr w:type="spellStart"/>
      <w:r>
        <w:rPr>
          <w:rFonts w:ascii="Arial" w:hAnsi="Arial" w:cs="Arial"/>
          <w:sz w:val="22"/>
        </w:rPr>
        <w:t>Ao</w:t>
      </w:r>
      <w:proofErr w:type="spellEnd"/>
      <w:r>
        <w:rPr>
          <w:rFonts w:ascii="Arial" w:hAnsi="Arial" w:cs="Arial"/>
          <w:sz w:val="22"/>
        </w:rPr>
        <w:t xml:space="preserve"> and PA anastomoses were tested </w:t>
      </w:r>
    </w:p>
    <w:p w14:paraId="709D3B71" w14:textId="7934F72E" w:rsidR="001A654A" w:rsidRPr="00335662" w:rsidRDefault="001A654A" w:rsidP="001A654A">
      <w:pPr>
        <w:widowControl w:val="0"/>
        <w:autoSpaceDE w:val="0"/>
        <w:autoSpaceDN w:val="0"/>
        <w:adjustRightInd w:val="0"/>
        <w:rPr>
          <w:rFonts w:ascii="Arial" w:hAnsi="Arial" w:cs="Arial"/>
          <w:sz w:val="22"/>
        </w:rPr>
      </w:pPr>
      <w:proofErr w:type="gramStart"/>
      <w:r>
        <w:rPr>
          <w:rFonts w:ascii="Arial" w:hAnsi="Arial" w:cs="Arial"/>
          <w:sz w:val="22"/>
        </w:rPr>
        <w:t>under</w:t>
      </w:r>
      <w:proofErr w:type="gramEnd"/>
      <w:r>
        <w:rPr>
          <w:rFonts w:ascii="Arial" w:hAnsi="Arial" w:cs="Arial"/>
          <w:sz w:val="22"/>
        </w:rPr>
        <w:t xml:space="preserve"> pressure</w:t>
      </w:r>
    </w:p>
    <w:p w14:paraId="5AFE63F2" w14:textId="77777777" w:rsidR="001A654A" w:rsidRDefault="001A654A" w:rsidP="001A654A">
      <w:pPr>
        <w:widowControl w:val="0"/>
        <w:autoSpaceDE w:val="0"/>
        <w:autoSpaceDN w:val="0"/>
        <w:adjustRightInd w:val="0"/>
        <w:rPr>
          <w:rFonts w:ascii="Arial" w:hAnsi="Arial" w:cs="Arial"/>
          <w:sz w:val="22"/>
        </w:rPr>
      </w:pPr>
    </w:p>
    <w:p w14:paraId="3E9834A4" w14:textId="7E820815" w:rsidR="005C353F" w:rsidRDefault="007F4062" w:rsidP="001A654A">
      <w:pPr>
        <w:widowControl w:val="0"/>
        <w:autoSpaceDE w:val="0"/>
        <w:autoSpaceDN w:val="0"/>
        <w:adjustRightInd w:val="0"/>
        <w:rPr>
          <w:rFonts w:ascii="Arial" w:hAnsi="Arial" w:cs="Arial"/>
          <w:sz w:val="22"/>
        </w:rPr>
      </w:pPr>
      <w:r>
        <w:rPr>
          <w:rFonts w:ascii="Arial" w:hAnsi="Arial" w:cs="Arial"/>
          <w:sz w:val="22"/>
        </w:rPr>
        <w:t>4.</w:t>
      </w:r>
      <w:r w:rsidR="001A654A">
        <w:rPr>
          <w:rFonts w:ascii="Arial" w:hAnsi="Arial" w:cs="Arial"/>
          <w:sz w:val="22"/>
        </w:rPr>
        <w:t>7) A driveline tunnel was created</w:t>
      </w:r>
      <w:r w:rsidR="005C353F">
        <w:rPr>
          <w:rFonts w:ascii="Arial" w:hAnsi="Arial" w:cs="Arial"/>
          <w:sz w:val="22"/>
        </w:rPr>
        <w:t xml:space="preserve"> (</w:t>
      </w:r>
      <w:r w:rsidR="005C353F" w:rsidRPr="00844939">
        <w:rPr>
          <w:rFonts w:ascii="Arial" w:hAnsi="Arial" w:cs="Arial"/>
          <w:b/>
          <w:sz w:val="22"/>
        </w:rPr>
        <w:t>Figure 10</w:t>
      </w:r>
      <w:r w:rsidR="005C353F">
        <w:rPr>
          <w:rFonts w:ascii="Arial" w:hAnsi="Arial" w:cs="Arial"/>
          <w:sz w:val="22"/>
        </w:rPr>
        <w:t>)</w:t>
      </w:r>
      <w:r w:rsidR="001A654A">
        <w:rPr>
          <w:rFonts w:ascii="Arial" w:hAnsi="Arial" w:cs="Arial"/>
          <w:sz w:val="22"/>
        </w:rPr>
        <w:t>.</w:t>
      </w:r>
    </w:p>
    <w:p w14:paraId="54865607" w14:textId="77777777" w:rsidR="005C353F" w:rsidRDefault="005C353F" w:rsidP="001A654A">
      <w:pPr>
        <w:widowControl w:val="0"/>
        <w:autoSpaceDE w:val="0"/>
        <w:autoSpaceDN w:val="0"/>
        <w:adjustRightInd w:val="0"/>
        <w:rPr>
          <w:rFonts w:ascii="Arial" w:hAnsi="Arial" w:cs="Arial"/>
          <w:sz w:val="22"/>
        </w:rPr>
      </w:pPr>
    </w:p>
    <w:p w14:paraId="6C4D2B87" w14:textId="5D7D0510" w:rsidR="001A654A" w:rsidRDefault="007F4062" w:rsidP="001A654A">
      <w:pPr>
        <w:widowControl w:val="0"/>
        <w:autoSpaceDE w:val="0"/>
        <w:autoSpaceDN w:val="0"/>
        <w:adjustRightInd w:val="0"/>
        <w:rPr>
          <w:rFonts w:ascii="Arial" w:hAnsi="Arial" w:cs="Arial"/>
          <w:sz w:val="22"/>
        </w:rPr>
      </w:pPr>
      <w:r>
        <w:rPr>
          <w:rFonts w:ascii="Arial" w:hAnsi="Arial" w:cs="Arial"/>
          <w:sz w:val="22"/>
        </w:rPr>
        <w:t>4.8</w:t>
      </w:r>
      <w:r w:rsidR="005C353F">
        <w:rPr>
          <w:rFonts w:ascii="Arial" w:hAnsi="Arial" w:cs="Arial"/>
          <w:sz w:val="22"/>
        </w:rPr>
        <w:t>)</w:t>
      </w:r>
      <w:r w:rsidR="001A654A">
        <w:rPr>
          <w:rFonts w:ascii="Arial" w:hAnsi="Arial" w:cs="Arial"/>
          <w:sz w:val="22"/>
        </w:rPr>
        <w:t xml:space="preserve"> </w:t>
      </w:r>
      <w:proofErr w:type="gramStart"/>
      <w:r w:rsidR="001A654A">
        <w:rPr>
          <w:rFonts w:ascii="Arial" w:hAnsi="Arial" w:cs="Arial"/>
          <w:sz w:val="22"/>
        </w:rPr>
        <w:t>The</w:t>
      </w:r>
      <w:proofErr w:type="gramEnd"/>
      <w:r w:rsidR="001A654A">
        <w:rPr>
          <w:rFonts w:ascii="Arial" w:hAnsi="Arial" w:cs="Arial"/>
          <w:sz w:val="22"/>
        </w:rPr>
        <w:t xml:space="preserve"> left TAH ventricle was connected to the left atrial cuff and then to the aorta (</w:t>
      </w:r>
      <w:r w:rsidR="001A654A">
        <w:rPr>
          <w:rFonts w:ascii="Arial" w:hAnsi="Arial" w:cs="Arial"/>
          <w:b/>
          <w:sz w:val="22"/>
        </w:rPr>
        <w:t xml:space="preserve">Figure </w:t>
      </w:r>
      <w:r w:rsidR="001A654A" w:rsidRPr="00987B0B">
        <w:rPr>
          <w:rFonts w:ascii="Arial" w:hAnsi="Arial" w:cs="Arial"/>
          <w:b/>
          <w:sz w:val="22"/>
        </w:rPr>
        <w:t>11</w:t>
      </w:r>
      <w:r w:rsidR="001A654A">
        <w:rPr>
          <w:rFonts w:ascii="Arial" w:hAnsi="Arial" w:cs="Arial"/>
          <w:sz w:val="22"/>
        </w:rPr>
        <w:t xml:space="preserve">). </w:t>
      </w:r>
    </w:p>
    <w:p w14:paraId="678BDA78" w14:textId="77777777" w:rsidR="001A654A" w:rsidRDefault="001A654A" w:rsidP="001A654A">
      <w:pPr>
        <w:widowControl w:val="0"/>
        <w:autoSpaceDE w:val="0"/>
        <w:autoSpaceDN w:val="0"/>
        <w:adjustRightInd w:val="0"/>
        <w:rPr>
          <w:rFonts w:ascii="Arial" w:hAnsi="Arial" w:cs="Arial"/>
          <w:sz w:val="22"/>
        </w:rPr>
      </w:pPr>
    </w:p>
    <w:p w14:paraId="7B491451" w14:textId="656A508F" w:rsidR="001A654A" w:rsidRDefault="007F4062" w:rsidP="001A654A">
      <w:pPr>
        <w:widowControl w:val="0"/>
        <w:autoSpaceDE w:val="0"/>
        <w:autoSpaceDN w:val="0"/>
        <w:adjustRightInd w:val="0"/>
        <w:rPr>
          <w:rFonts w:ascii="Arial" w:hAnsi="Arial" w:cs="Arial"/>
          <w:sz w:val="22"/>
        </w:rPr>
      </w:pPr>
      <w:r>
        <w:rPr>
          <w:rFonts w:ascii="Arial" w:hAnsi="Arial" w:cs="Arial"/>
          <w:sz w:val="22"/>
        </w:rPr>
        <w:t>4.9</w:t>
      </w:r>
      <w:r w:rsidR="001A654A">
        <w:rPr>
          <w:rFonts w:ascii="Arial" w:hAnsi="Arial" w:cs="Arial"/>
          <w:sz w:val="22"/>
        </w:rPr>
        <w:t xml:space="preserve">) </w:t>
      </w:r>
      <w:r w:rsidR="001A654A" w:rsidRPr="00987B0B">
        <w:rPr>
          <w:rFonts w:ascii="Arial" w:hAnsi="Arial" w:cs="Arial"/>
          <w:sz w:val="22"/>
        </w:rPr>
        <w:t>Then</w:t>
      </w:r>
      <w:r w:rsidR="001A654A">
        <w:rPr>
          <w:rFonts w:ascii="Arial" w:hAnsi="Arial" w:cs="Arial"/>
          <w:sz w:val="22"/>
        </w:rPr>
        <w:t xml:space="preserve"> the outflow graft of the </w:t>
      </w:r>
      <w:proofErr w:type="spellStart"/>
      <w:r w:rsidR="001A654A">
        <w:rPr>
          <w:rFonts w:ascii="Arial" w:hAnsi="Arial" w:cs="Arial"/>
          <w:sz w:val="22"/>
        </w:rPr>
        <w:t>Ao</w:t>
      </w:r>
      <w:proofErr w:type="spellEnd"/>
      <w:r w:rsidR="001A654A">
        <w:rPr>
          <w:rFonts w:ascii="Arial" w:hAnsi="Arial" w:cs="Arial"/>
          <w:sz w:val="22"/>
        </w:rPr>
        <w:t xml:space="preserve"> was connected to the system and the cross clamp was released slowly (</w:t>
      </w:r>
      <w:r w:rsidR="001A654A">
        <w:rPr>
          <w:rFonts w:ascii="Arial" w:hAnsi="Arial" w:cs="Arial"/>
          <w:b/>
          <w:sz w:val="22"/>
        </w:rPr>
        <w:t>Figure 12</w:t>
      </w:r>
      <w:r w:rsidR="00B96DCF">
        <w:rPr>
          <w:rFonts w:ascii="Arial" w:hAnsi="Arial" w:cs="Arial"/>
          <w:b/>
          <w:sz w:val="22"/>
        </w:rPr>
        <w:t>a</w:t>
      </w:r>
      <w:r w:rsidR="001A654A">
        <w:rPr>
          <w:rFonts w:ascii="Arial" w:hAnsi="Arial" w:cs="Arial"/>
          <w:sz w:val="22"/>
        </w:rPr>
        <w:t xml:space="preserve">). </w:t>
      </w:r>
    </w:p>
    <w:p w14:paraId="3D9D68C1" w14:textId="77777777" w:rsidR="001A654A" w:rsidRDefault="001A654A" w:rsidP="001A654A">
      <w:pPr>
        <w:widowControl w:val="0"/>
        <w:autoSpaceDE w:val="0"/>
        <w:autoSpaceDN w:val="0"/>
        <w:adjustRightInd w:val="0"/>
        <w:rPr>
          <w:rFonts w:ascii="Arial" w:hAnsi="Arial" w:cs="Arial"/>
          <w:sz w:val="22"/>
        </w:rPr>
      </w:pPr>
    </w:p>
    <w:p w14:paraId="5AC87B5E" w14:textId="043A1E73" w:rsidR="001A654A" w:rsidRDefault="007F4062" w:rsidP="001A654A">
      <w:pPr>
        <w:widowControl w:val="0"/>
        <w:autoSpaceDE w:val="0"/>
        <w:autoSpaceDN w:val="0"/>
        <w:adjustRightInd w:val="0"/>
        <w:rPr>
          <w:rFonts w:ascii="Arial" w:hAnsi="Arial" w:cs="Arial"/>
          <w:sz w:val="22"/>
        </w:rPr>
      </w:pPr>
      <w:r>
        <w:rPr>
          <w:rFonts w:ascii="Arial" w:hAnsi="Arial" w:cs="Arial"/>
          <w:sz w:val="22"/>
        </w:rPr>
        <w:t>4.10</w:t>
      </w:r>
      <w:r w:rsidR="001A654A">
        <w:rPr>
          <w:rFonts w:ascii="Arial" w:hAnsi="Arial" w:cs="Arial"/>
          <w:sz w:val="22"/>
        </w:rPr>
        <w:t>) After this, the TAH right ventricle was connected to the atrial cuff of the RA and then to the PA</w:t>
      </w:r>
      <w:r w:rsidR="00B96DCF">
        <w:rPr>
          <w:rFonts w:ascii="Arial" w:hAnsi="Arial" w:cs="Arial"/>
          <w:sz w:val="22"/>
        </w:rPr>
        <w:t xml:space="preserve"> (</w:t>
      </w:r>
      <w:r w:rsidR="00B96DCF">
        <w:rPr>
          <w:rFonts w:ascii="Arial" w:hAnsi="Arial" w:cs="Arial"/>
          <w:b/>
          <w:sz w:val="22"/>
        </w:rPr>
        <w:t>Figure 12</w:t>
      </w:r>
      <w:r w:rsidR="00B96DCF">
        <w:rPr>
          <w:rFonts w:ascii="Arial" w:hAnsi="Arial" w:cs="Arial"/>
          <w:b/>
          <w:sz w:val="22"/>
        </w:rPr>
        <w:t>b</w:t>
      </w:r>
      <w:r w:rsidR="00B96DCF">
        <w:rPr>
          <w:rFonts w:ascii="Arial" w:hAnsi="Arial" w:cs="Arial"/>
          <w:sz w:val="22"/>
        </w:rPr>
        <w:t>)</w:t>
      </w:r>
      <w:r w:rsidR="001A654A">
        <w:rPr>
          <w:rFonts w:ascii="Arial" w:hAnsi="Arial" w:cs="Arial"/>
          <w:sz w:val="22"/>
        </w:rPr>
        <w:t>.</w:t>
      </w:r>
      <w:r w:rsidR="00086108">
        <w:rPr>
          <w:rFonts w:ascii="Arial" w:hAnsi="Arial" w:cs="Arial"/>
          <w:sz w:val="22"/>
        </w:rPr>
        <w:t xml:space="preserve"> </w:t>
      </w:r>
      <w:bookmarkStart w:id="3" w:name="_GoBack"/>
      <w:bookmarkEnd w:id="3"/>
    </w:p>
    <w:p w14:paraId="5831BB62" w14:textId="77777777" w:rsidR="001A654A" w:rsidRDefault="001A654A" w:rsidP="001A654A">
      <w:pPr>
        <w:widowControl w:val="0"/>
        <w:autoSpaceDE w:val="0"/>
        <w:autoSpaceDN w:val="0"/>
        <w:adjustRightInd w:val="0"/>
        <w:rPr>
          <w:rFonts w:ascii="Arial" w:hAnsi="Arial" w:cs="Arial"/>
          <w:sz w:val="22"/>
        </w:rPr>
      </w:pPr>
    </w:p>
    <w:p w14:paraId="06EE9092" w14:textId="4B1382E2" w:rsidR="001A654A" w:rsidRPr="002F62A7" w:rsidRDefault="007F4062" w:rsidP="001A654A">
      <w:pPr>
        <w:widowControl w:val="0"/>
        <w:autoSpaceDE w:val="0"/>
        <w:autoSpaceDN w:val="0"/>
        <w:adjustRightInd w:val="0"/>
        <w:rPr>
          <w:rFonts w:ascii="Arial" w:hAnsi="Arial" w:cs="Arial"/>
          <w:sz w:val="22"/>
        </w:rPr>
      </w:pPr>
      <w:r>
        <w:rPr>
          <w:rFonts w:ascii="Arial" w:hAnsi="Arial" w:cs="Arial"/>
          <w:sz w:val="22"/>
        </w:rPr>
        <w:t>4.11</w:t>
      </w:r>
      <w:r w:rsidR="001A654A">
        <w:rPr>
          <w:rFonts w:ascii="Arial" w:hAnsi="Arial" w:cs="Arial"/>
          <w:sz w:val="22"/>
        </w:rPr>
        <w:t>) In the final position, the TAH ventricles were aligned in a parallel fashion because the PA graft did not cross over top of the aortic graft due to the TGA anatomy (</w:t>
      </w:r>
      <w:r w:rsidR="001A654A">
        <w:rPr>
          <w:rFonts w:ascii="Arial" w:hAnsi="Arial" w:cs="Arial"/>
          <w:b/>
          <w:sz w:val="22"/>
        </w:rPr>
        <w:t>Figure 13</w:t>
      </w:r>
      <w:r w:rsidR="001A654A">
        <w:rPr>
          <w:rFonts w:ascii="Arial" w:hAnsi="Arial" w:cs="Arial"/>
          <w:sz w:val="22"/>
        </w:rPr>
        <w:t>).</w:t>
      </w:r>
    </w:p>
    <w:p w14:paraId="092CEF15" w14:textId="77777777" w:rsidR="001A654A" w:rsidRDefault="001A654A" w:rsidP="001A654A">
      <w:pPr>
        <w:widowControl w:val="0"/>
        <w:autoSpaceDE w:val="0"/>
        <w:autoSpaceDN w:val="0"/>
        <w:adjustRightInd w:val="0"/>
        <w:rPr>
          <w:rFonts w:ascii="Arial" w:hAnsi="Arial" w:cs="Arial"/>
          <w:sz w:val="22"/>
        </w:rPr>
      </w:pPr>
    </w:p>
    <w:p w14:paraId="1BDCBB64" w14:textId="0CC5DC0F" w:rsidR="001A654A" w:rsidRDefault="007F4062" w:rsidP="001A654A">
      <w:pPr>
        <w:widowControl w:val="0"/>
        <w:autoSpaceDE w:val="0"/>
        <w:autoSpaceDN w:val="0"/>
        <w:adjustRightInd w:val="0"/>
        <w:rPr>
          <w:rFonts w:ascii="Arial" w:hAnsi="Arial" w:cs="Arial"/>
          <w:sz w:val="22"/>
        </w:rPr>
      </w:pPr>
      <w:r>
        <w:rPr>
          <w:rFonts w:ascii="Arial" w:hAnsi="Arial" w:cs="Arial"/>
          <w:sz w:val="22"/>
        </w:rPr>
        <w:t>4.12</w:t>
      </w:r>
      <w:r w:rsidR="001A654A">
        <w:rPr>
          <w:rFonts w:ascii="Arial" w:hAnsi="Arial" w:cs="Arial"/>
          <w:sz w:val="22"/>
        </w:rPr>
        <w:t xml:space="preserve">) </w:t>
      </w:r>
      <w:proofErr w:type="gramStart"/>
      <w:r w:rsidR="001A654A">
        <w:rPr>
          <w:rFonts w:ascii="Arial" w:hAnsi="Arial" w:cs="Arial"/>
          <w:sz w:val="22"/>
        </w:rPr>
        <w:t>The</w:t>
      </w:r>
      <w:proofErr w:type="gramEnd"/>
      <w:r w:rsidR="001A654A">
        <w:rPr>
          <w:rFonts w:ascii="Arial" w:hAnsi="Arial" w:cs="Arial"/>
          <w:sz w:val="22"/>
        </w:rPr>
        <w:t xml:space="preserve"> right ventricle was de-aired by removing the IVC snare, an active root vent was placed in the ascending </w:t>
      </w:r>
      <w:proofErr w:type="spellStart"/>
      <w:r w:rsidR="001A654A">
        <w:rPr>
          <w:rFonts w:ascii="Arial" w:hAnsi="Arial" w:cs="Arial"/>
          <w:sz w:val="22"/>
        </w:rPr>
        <w:t>Ao</w:t>
      </w:r>
      <w:proofErr w:type="spellEnd"/>
      <w:r w:rsidR="001A654A">
        <w:rPr>
          <w:rFonts w:ascii="Arial" w:hAnsi="Arial" w:cs="Arial"/>
          <w:sz w:val="22"/>
        </w:rPr>
        <w:t xml:space="preserve"> and rewarming was </w:t>
      </w:r>
      <w:r w:rsidR="000E26AE">
        <w:rPr>
          <w:rFonts w:ascii="Arial" w:hAnsi="Arial" w:cs="Arial"/>
          <w:sz w:val="22"/>
        </w:rPr>
        <w:t>completed</w:t>
      </w:r>
      <w:r w:rsidR="001A654A">
        <w:rPr>
          <w:rFonts w:ascii="Arial" w:hAnsi="Arial" w:cs="Arial"/>
          <w:sz w:val="22"/>
        </w:rPr>
        <w:t>.</w:t>
      </w:r>
    </w:p>
    <w:p w14:paraId="7E0DBF18" w14:textId="77777777" w:rsidR="001A654A" w:rsidRDefault="001A654A" w:rsidP="001A654A">
      <w:pPr>
        <w:widowControl w:val="0"/>
        <w:autoSpaceDE w:val="0"/>
        <w:autoSpaceDN w:val="0"/>
        <w:adjustRightInd w:val="0"/>
        <w:rPr>
          <w:rFonts w:ascii="Arial" w:hAnsi="Arial" w:cs="Arial"/>
          <w:sz w:val="22"/>
        </w:rPr>
      </w:pPr>
    </w:p>
    <w:p w14:paraId="7068FEC4" w14:textId="59F29DC9" w:rsidR="001A654A" w:rsidRDefault="007F4062" w:rsidP="001A654A">
      <w:pPr>
        <w:widowControl w:val="0"/>
        <w:autoSpaceDE w:val="0"/>
        <w:autoSpaceDN w:val="0"/>
        <w:adjustRightInd w:val="0"/>
        <w:rPr>
          <w:rFonts w:ascii="Arial" w:hAnsi="Arial" w:cs="Arial"/>
          <w:sz w:val="22"/>
        </w:rPr>
      </w:pPr>
      <w:r>
        <w:rPr>
          <w:rFonts w:ascii="Arial" w:hAnsi="Arial" w:cs="Arial"/>
          <w:sz w:val="22"/>
        </w:rPr>
        <w:t>4.13</w:t>
      </w:r>
      <w:r w:rsidR="001A654A">
        <w:rPr>
          <w:rFonts w:ascii="Arial" w:hAnsi="Arial" w:cs="Arial"/>
          <w:sz w:val="22"/>
        </w:rPr>
        <w:t xml:space="preserve">) </w:t>
      </w:r>
      <w:proofErr w:type="gramStart"/>
      <w:r w:rsidR="001A654A">
        <w:rPr>
          <w:rFonts w:ascii="Arial" w:hAnsi="Arial" w:cs="Arial"/>
          <w:sz w:val="22"/>
        </w:rPr>
        <w:t>The</w:t>
      </w:r>
      <w:proofErr w:type="gramEnd"/>
      <w:r w:rsidR="001A654A">
        <w:rPr>
          <w:rFonts w:ascii="Arial" w:hAnsi="Arial" w:cs="Arial"/>
          <w:sz w:val="22"/>
        </w:rPr>
        <w:t xml:space="preserve"> lungs were suctioned and ventilated and the machine was turned on to de-air the active root vent in the ascending </w:t>
      </w:r>
      <w:proofErr w:type="spellStart"/>
      <w:r w:rsidR="001A654A">
        <w:rPr>
          <w:rFonts w:ascii="Arial" w:hAnsi="Arial" w:cs="Arial"/>
          <w:sz w:val="22"/>
        </w:rPr>
        <w:t>Ao</w:t>
      </w:r>
      <w:proofErr w:type="spellEnd"/>
      <w:r w:rsidR="001A654A">
        <w:rPr>
          <w:rFonts w:ascii="Arial" w:hAnsi="Arial" w:cs="Arial"/>
          <w:sz w:val="22"/>
        </w:rPr>
        <w:t xml:space="preserve">. </w:t>
      </w:r>
    </w:p>
    <w:p w14:paraId="07029992" w14:textId="77777777" w:rsidR="001A654A" w:rsidRDefault="001A654A" w:rsidP="001A654A">
      <w:pPr>
        <w:widowControl w:val="0"/>
        <w:autoSpaceDE w:val="0"/>
        <w:autoSpaceDN w:val="0"/>
        <w:adjustRightInd w:val="0"/>
        <w:rPr>
          <w:rFonts w:ascii="Arial" w:hAnsi="Arial" w:cs="Arial"/>
          <w:sz w:val="22"/>
        </w:rPr>
      </w:pPr>
    </w:p>
    <w:p w14:paraId="09CA2CF7" w14:textId="34F144AE" w:rsidR="001A654A" w:rsidRDefault="007F4062" w:rsidP="001A654A">
      <w:pPr>
        <w:widowControl w:val="0"/>
        <w:autoSpaceDE w:val="0"/>
        <w:autoSpaceDN w:val="0"/>
        <w:adjustRightInd w:val="0"/>
        <w:rPr>
          <w:rFonts w:ascii="Arial" w:hAnsi="Arial" w:cs="Arial"/>
          <w:sz w:val="22"/>
        </w:rPr>
      </w:pPr>
      <w:r>
        <w:rPr>
          <w:rFonts w:ascii="Arial" w:hAnsi="Arial" w:cs="Arial"/>
          <w:sz w:val="22"/>
        </w:rPr>
        <w:t>4.14</w:t>
      </w:r>
      <w:r w:rsidR="001A654A">
        <w:rPr>
          <w:rFonts w:ascii="Arial" w:hAnsi="Arial" w:cs="Arial"/>
          <w:sz w:val="22"/>
        </w:rPr>
        <w:t xml:space="preserve">) </w:t>
      </w:r>
      <w:proofErr w:type="gramStart"/>
      <w:r w:rsidR="000E26AE">
        <w:rPr>
          <w:rFonts w:ascii="Arial" w:hAnsi="Arial" w:cs="Arial"/>
          <w:sz w:val="22"/>
        </w:rPr>
        <w:t>T</w:t>
      </w:r>
      <w:r w:rsidR="001A654A">
        <w:rPr>
          <w:rFonts w:ascii="Arial" w:hAnsi="Arial" w:cs="Arial"/>
          <w:sz w:val="22"/>
        </w:rPr>
        <w:t>he</w:t>
      </w:r>
      <w:proofErr w:type="gramEnd"/>
      <w:r w:rsidR="001A654A">
        <w:rPr>
          <w:rFonts w:ascii="Arial" w:hAnsi="Arial" w:cs="Arial"/>
          <w:sz w:val="22"/>
        </w:rPr>
        <w:t xml:space="preserve"> patient was taken off cardiopulmonary bypass, and the rate of the machine was increased. </w:t>
      </w:r>
    </w:p>
    <w:p w14:paraId="2C2BB8AD" w14:textId="77777777" w:rsidR="001A654A" w:rsidRDefault="001A654A" w:rsidP="001A654A">
      <w:pPr>
        <w:widowControl w:val="0"/>
        <w:autoSpaceDE w:val="0"/>
        <w:autoSpaceDN w:val="0"/>
        <w:adjustRightInd w:val="0"/>
        <w:rPr>
          <w:rFonts w:ascii="Arial" w:hAnsi="Arial" w:cs="Arial"/>
          <w:sz w:val="22"/>
        </w:rPr>
      </w:pPr>
    </w:p>
    <w:p w14:paraId="2458A07D" w14:textId="6F321A55" w:rsidR="001A654A" w:rsidRDefault="007F4062" w:rsidP="001A654A">
      <w:pPr>
        <w:widowControl w:val="0"/>
        <w:autoSpaceDE w:val="0"/>
        <w:autoSpaceDN w:val="0"/>
        <w:adjustRightInd w:val="0"/>
        <w:rPr>
          <w:rFonts w:ascii="Arial" w:hAnsi="Arial" w:cs="Arial"/>
          <w:sz w:val="22"/>
        </w:rPr>
      </w:pPr>
      <w:r>
        <w:rPr>
          <w:rFonts w:ascii="Arial" w:hAnsi="Arial" w:cs="Arial"/>
          <w:sz w:val="22"/>
        </w:rPr>
        <w:t>4.15</w:t>
      </w:r>
      <w:r w:rsidR="001A654A">
        <w:rPr>
          <w:rFonts w:ascii="Arial" w:hAnsi="Arial" w:cs="Arial"/>
          <w:sz w:val="22"/>
        </w:rPr>
        <w:t xml:space="preserve">) </w:t>
      </w:r>
      <w:proofErr w:type="gramStart"/>
      <w:r w:rsidR="001A654A">
        <w:rPr>
          <w:rFonts w:ascii="Arial" w:hAnsi="Arial" w:cs="Arial"/>
          <w:sz w:val="22"/>
        </w:rPr>
        <w:t>After</w:t>
      </w:r>
      <w:proofErr w:type="gramEnd"/>
      <w:r w:rsidR="001A654A">
        <w:rPr>
          <w:rFonts w:ascii="Arial" w:hAnsi="Arial" w:cs="Arial"/>
          <w:sz w:val="22"/>
        </w:rPr>
        <w:t xml:space="preserve"> achieving good hemodynamics and giving protamine, the heart was </w:t>
      </w:r>
      <w:proofErr w:type="spellStart"/>
      <w:r w:rsidR="001A654A">
        <w:rPr>
          <w:rFonts w:ascii="Arial" w:hAnsi="Arial" w:cs="Arial"/>
          <w:sz w:val="22"/>
        </w:rPr>
        <w:t>decannulated</w:t>
      </w:r>
      <w:proofErr w:type="spellEnd"/>
      <w:r w:rsidR="001A654A">
        <w:rPr>
          <w:rFonts w:ascii="Arial" w:hAnsi="Arial" w:cs="Arial"/>
          <w:sz w:val="22"/>
        </w:rPr>
        <w:t>.</w:t>
      </w:r>
    </w:p>
    <w:p w14:paraId="77119481" w14:textId="77777777" w:rsidR="001A654A" w:rsidRDefault="001A654A" w:rsidP="001A654A">
      <w:pPr>
        <w:widowControl w:val="0"/>
        <w:autoSpaceDE w:val="0"/>
        <w:autoSpaceDN w:val="0"/>
        <w:adjustRightInd w:val="0"/>
        <w:rPr>
          <w:rFonts w:ascii="Arial" w:hAnsi="Arial" w:cs="Arial"/>
          <w:sz w:val="22"/>
        </w:rPr>
      </w:pPr>
    </w:p>
    <w:p w14:paraId="419DBD30" w14:textId="77777777" w:rsidR="001A654A" w:rsidRDefault="001A654A" w:rsidP="001A654A">
      <w:pPr>
        <w:widowControl w:val="0"/>
        <w:autoSpaceDE w:val="0"/>
        <w:autoSpaceDN w:val="0"/>
        <w:adjustRightInd w:val="0"/>
        <w:rPr>
          <w:rFonts w:ascii="Arial" w:hAnsi="Arial" w:cs="Arial"/>
          <w:sz w:val="22"/>
        </w:rPr>
      </w:pPr>
      <w:r>
        <w:rPr>
          <w:rFonts w:ascii="Arial" w:hAnsi="Arial" w:cs="Arial"/>
          <w:sz w:val="22"/>
        </w:rPr>
        <w:lastRenderedPageBreak/>
        <w:t xml:space="preserve">4.16) Once hemostasis was achieved, four chest tubes were placed: two </w:t>
      </w:r>
      <w:proofErr w:type="spellStart"/>
      <w:r>
        <w:rPr>
          <w:rFonts w:ascii="Arial" w:hAnsi="Arial" w:cs="Arial"/>
          <w:sz w:val="22"/>
        </w:rPr>
        <w:t>Blakes</w:t>
      </w:r>
      <w:proofErr w:type="spellEnd"/>
      <w:r>
        <w:rPr>
          <w:rFonts w:ascii="Arial" w:hAnsi="Arial" w:cs="Arial"/>
          <w:sz w:val="22"/>
        </w:rPr>
        <w:t xml:space="preserve"> in the mediastinum and posterior mediastinum, one large 40 chest tube in the anterior mediastinum, and a right-angle chest tube in the left chest.  </w:t>
      </w:r>
    </w:p>
    <w:p w14:paraId="5B6FAD75" w14:textId="77777777" w:rsidR="001A654A" w:rsidRDefault="001A654A" w:rsidP="001A654A">
      <w:pPr>
        <w:widowControl w:val="0"/>
        <w:autoSpaceDE w:val="0"/>
        <w:autoSpaceDN w:val="0"/>
        <w:adjustRightInd w:val="0"/>
        <w:rPr>
          <w:rFonts w:ascii="Arial" w:hAnsi="Arial" w:cs="Arial"/>
          <w:sz w:val="22"/>
        </w:rPr>
      </w:pPr>
    </w:p>
    <w:p w14:paraId="665E453B" w14:textId="77777777" w:rsidR="001A654A" w:rsidRDefault="001A654A" w:rsidP="001A654A">
      <w:pPr>
        <w:widowControl w:val="0"/>
        <w:autoSpaceDE w:val="0"/>
        <w:autoSpaceDN w:val="0"/>
        <w:adjustRightInd w:val="0"/>
        <w:rPr>
          <w:rFonts w:ascii="Arial" w:hAnsi="Arial" w:cs="Arial"/>
          <w:sz w:val="22"/>
        </w:rPr>
      </w:pPr>
      <w:r>
        <w:rPr>
          <w:rFonts w:ascii="Arial" w:hAnsi="Arial" w:cs="Arial"/>
          <w:sz w:val="22"/>
        </w:rPr>
        <w:t xml:space="preserve">4.17) A </w:t>
      </w:r>
      <w:proofErr w:type="spellStart"/>
      <w:r>
        <w:rPr>
          <w:rFonts w:ascii="Arial" w:hAnsi="Arial" w:cs="Arial"/>
          <w:sz w:val="22"/>
        </w:rPr>
        <w:t>neopericardium</w:t>
      </w:r>
      <w:proofErr w:type="spellEnd"/>
      <w:r>
        <w:rPr>
          <w:rFonts w:ascii="Arial" w:hAnsi="Arial" w:cs="Arial"/>
          <w:sz w:val="22"/>
        </w:rPr>
        <w:t xml:space="preserve"> made of thin Gore-Tex was created and placed around the device. Once completed, the entire mediastinum was irrigated with copious amounts of warm antibiotic saline solution.</w:t>
      </w:r>
    </w:p>
    <w:p w14:paraId="4992DF92" w14:textId="77777777" w:rsidR="001A654A" w:rsidRDefault="001A654A" w:rsidP="001A654A">
      <w:pPr>
        <w:widowControl w:val="0"/>
        <w:autoSpaceDE w:val="0"/>
        <w:autoSpaceDN w:val="0"/>
        <w:adjustRightInd w:val="0"/>
        <w:rPr>
          <w:rFonts w:ascii="Arial" w:hAnsi="Arial" w:cs="Arial"/>
          <w:sz w:val="22"/>
        </w:rPr>
      </w:pPr>
    </w:p>
    <w:p w14:paraId="2297B68A" w14:textId="2A296CA6" w:rsidR="001A654A" w:rsidRDefault="001A654A" w:rsidP="001A654A">
      <w:pPr>
        <w:widowControl w:val="0"/>
        <w:autoSpaceDE w:val="0"/>
        <w:autoSpaceDN w:val="0"/>
        <w:adjustRightInd w:val="0"/>
        <w:rPr>
          <w:rFonts w:ascii="Arial" w:hAnsi="Arial" w:cs="Arial"/>
          <w:sz w:val="22"/>
        </w:rPr>
      </w:pPr>
      <w:r>
        <w:rPr>
          <w:rFonts w:ascii="Arial" w:hAnsi="Arial" w:cs="Arial"/>
          <w:sz w:val="22"/>
        </w:rPr>
        <w:t>4.18) The sternum was closed with surgical steel wire</w:t>
      </w:r>
      <w:r w:rsidR="000E26AE">
        <w:rPr>
          <w:rFonts w:ascii="Arial" w:hAnsi="Arial" w:cs="Arial"/>
          <w:sz w:val="22"/>
        </w:rPr>
        <w:t>s, while making sure sternal closure did not cause any compression to the TAH. T</w:t>
      </w:r>
      <w:r>
        <w:rPr>
          <w:rFonts w:ascii="Arial" w:hAnsi="Arial" w:cs="Arial"/>
          <w:sz w:val="22"/>
        </w:rPr>
        <w:t xml:space="preserve">he </w:t>
      </w:r>
      <w:r w:rsidR="000E26AE">
        <w:rPr>
          <w:rFonts w:ascii="Arial" w:hAnsi="Arial" w:cs="Arial"/>
          <w:sz w:val="22"/>
        </w:rPr>
        <w:t xml:space="preserve">skin and underlying </w:t>
      </w:r>
      <w:r>
        <w:rPr>
          <w:rFonts w:ascii="Arial" w:hAnsi="Arial" w:cs="Arial"/>
          <w:sz w:val="22"/>
        </w:rPr>
        <w:t xml:space="preserve">tissues were closed </w:t>
      </w:r>
      <w:r w:rsidR="000E26AE">
        <w:rPr>
          <w:rFonts w:ascii="Arial" w:hAnsi="Arial" w:cs="Arial"/>
          <w:sz w:val="22"/>
        </w:rPr>
        <w:t>in layers</w:t>
      </w:r>
      <w:r>
        <w:rPr>
          <w:rFonts w:ascii="Arial" w:hAnsi="Arial" w:cs="Arial"/>
          <w:sz w:val="22"/>
        </w:rPr>
        <w:t xml:space="preserve">.  </w:t>
      </w:r>
    </w:p>
    <w:p w14:paraId="31427F16" w14:textId="77777777" w:rsidR="001A654A" w:rsidRDefault="001A654A" w:rsidP="001A654A">
      <w:pPr>
        <w:widowControl w:val="0"/>
        <w:autoSpaceDE w:val="0"/>
        <w:autoSpaceDN w:val="0"/>
        <w:adjustRightInd w:val="0"/>
        <w:rPr>
          <w:rFonts w:ascii="Arial" w:hAnsi="Arial" w:cs="Arial"/>
          <w:sz w:val="22"/>
        </w:rPr>
      </w:pPr>
    </w:p>
    <w:p w14:paraId="5F12363F" w14:textId="1A9359BD" w:rsidR="001A654A" w:rsidRDefault="007F4062" w:rsidP="001A654A">
      <w:pPr>
        <w:widowControl w:val="0"/>
        <w:autoSpaceDE w:val="0"/>
        <w:autoSpaceDN w:val="0"/>
        <w:adjustRightInd w:val="0"/>
        <w:rPr>
          <w:rFonts w:ascii="Arial" w:hAnsi="Arial" w:cs="Arial"/>
          <w:sz w:val="22"/>
        </w:rPr>
      </w:pPr>
      <w:r>
        <w:rPr>
          <w:rFonts w:ascii="Arial" w:hAnsi="Arial" w:cs="Arial"/>
          <w:sz w:val="22"/>
        </w:rPr>
        <w:t xml:space="preserve">4.19) </w:t>
      </w:r>
      <w:proofErr w:type="gramStart"/>
      <w:r>
        <w:rPr>
          <w:rFonts w:ascii="Arial" w:hAnsi="Arial" w:cs="Arial"/>
          <w:sz w:val="22"/>
        </w:rPr>
        <w:t>After</w:t>
      </w:r>
      <w:proofErr w:type="gramEnd"/>
      <w:r>
        <w:rPr>
          <w:rFonts w:ascii="Arial" w:hAnsi="Arial" w:cs="Arial"/>
          <w:sz w:val="22"/>
        </w:rPr>
        <w:t xml:space="preserve"> </w:t>
      </w:r>
      <w:r w:rsidR="001A654A">
        <w:rPr>
          <w:rFonts w:ascii="Arial" w:hAnsi="Arial" w:cs="Arial"/>
          <w:sz w:val="22"/>
        </w:rPr>
        <w:t xml:space="preserve">gaining hemostasis in the groin, this area was closed.  </w:t>
      </w:r>
    </w:p>
    <w:p w14:paraId="58B8051F" w14:textId="77777777" w:rsidR="001A654A" w:rsidRDefault="001A654A" w:rsidP="001A654A">
      <w:pPr>
        <w:widowControl w:val="0"/>
        <w:autoSpaceDE w:val="0"/>
        <w:autoSpaceDN w:val="0"/>
        <w:adjustRightInd w:val="0"/>
        <w:rPr>
          <w:rFonts w:ascii="Arial" w:hAnsi="Arial" w:cs="Arial"/>
          <w:sz w:val="22"/>
        </w:rPr>
      </w:pPr>
    </w:p>
    <w:p w14:paraId="26A9683B" w14:textId="77777777" w:rsidR="001A654A" w:rsidRDefault="001A654A" w:rsidP="001A654A">
      <w:pPr>
        <w:widowControl w:val="0"/>
        <w:autoSpaceDE w:val="0"/>
        <w:autoSpaceDN w:val="0"/>
        <w:adjustRightInd w:val="0"/>
        <w:rPr>
          <w:rFonts w:ascii="Arial" w:hAnsi="Arial" w:cs="Arial"/>
          <w:sz w:val="22"/>
        </w:rPr>
      </w:pPr>
      <w:r>
        <w:rPr>
          <w:rFonts w:ascii="Arial" w:hAnsi="Arial" w:cs="Arial"/>
          <w:sz w:val="22"/>
        </w:rPr>
        <w:t>4.20) The AICD pocket was cultured, the AICD removed, and a small drain was placed in the pocket.</w:t>
      </w:r>
    </w:p>
    <w:p w14:paraId="4C105D79" w14:textId="77777777" w:rsidR="001A654A" w:rsidRDefault="001A654A" w:rsidP="001A654A">
      <w:pPr>
        <w:widowControl w:val="0"/>
        <w:autoSpaceDE w:val="0"/>
        <w:autoSpaceDN w:val="0"/>
        <w:adjustRightInd w:val="0"/>
        <w:rPr>
          <w:rFonts w:ascii="Arial" w:hAnsi="Arial" w:cs="Arial"/>
          <w:sz w:val="22"/>
        </w:rPr>
      </w:pPr>
    </w:p>
    <w:p w14:paraId="2ADED415" w14:textId="3DCB5690" w:rsidR="001A654A" w:rsidRPr="00362E52" w:rsidRDefault="007F4062" w:rsidP="001A654A">
      <w:pPr>
        <w:widowControl w:val="0"/>
        <w:autoSpaceDE w:val="0"/>
        <w:autoSpaceDN w:val="0"/>
        <w:adjustRightInd w:val="0"/>
        <w:rPr>
          <w:rFonts w:ascii="Arial" w:hAnsi="Arial" w:cs="Arial"/>
          <w:sz w:val="22"/>
        </w:rPr>
      </w:pPr>
      <w:r>
        <w:rPr>
          <w:rFonts w:ascii="Arial" w:hAnsi="Arial" w:cs="Arial"/>
          <w:sz w:val="22"/>
        </w:rPr>
        <w:t xml:space="preserve">4.21) </w:t>
      </w:r>
      <w:proofErr w:type="gramStart"/>
      <w:r w:rsidR="001A654A">
        <w:rPr>
          <w:rFonts w:ascii="Arial" w:hAnsi="Arial" w:cs="Arial"/>
          <w:sz w:val="22"/>
        </w:rPr>
        <w:t>The</w:t>
      </w:r>
      <w:proofErr w:type="gramEnd"/>
      <w:r w:rsidR="001A654A">
        <w:rPr>
          <w:rFonts w:ascii="Arial" w:hAnsi="Arial" w:cs="Arial"/>
          <w:sz w:val="22"/>
        </w:rPr>
        <w:t xml:space="preserve"> patient tolerated this very </w:t>
      </w:r>
      <w:r w:rsidR="000E26AE">
        <w:rPr>
          <w:rFonts w:ascii="Arial" w:hAnsi="Arial" w:cs="Arial"/>
          <w:sz w:val="22"/>
        </w:rPr>
        <w:t xml:space="preserve">complex </w:t>
      </w:r>
      <w:r w:rsidR="001A654A">
        <w:rPr>
          <w:rFonts w:ascii="Arial" w:hAnsi="Arial" w:cs="Arial"/>
          <w:sz w:val="22"/>
        </w:rPr>
        <w:t>procedure well and was transferred to the CVICU in a stable hemodynamic and respiratory state.</w:t>
      </w:r>
    </w:p>
    <w:p w14:paraId="417AFD66" w14:textId="77777777" w:rsidR="001A654A" w:rsidRPr="00DC3B1A" w:rsidRDefault="001A654A" w:rsidP="001A654A">
      <w:pPr>
        <w:shd w:val="clear" w:color="auto" w:fill="FFFFFF"/>
        <w:rPr>
          <w:rFonts w:ascii="Calibri" w:hAnsi="Calibri" w:cs="Calibri"/>
          <w:color w:val="808080"/>
        </w:rPr>
      </w:pPr>
    </w:p>
    <w:p w14:paraId="26580EBE" w14:textId="77777777" w:rsidR="001A654A" w:rsidRPr="00510549" w:rsidRDefault="001A654A" w:rsidP="001A654A">
      <w:pPr>
        <w:rPr>
          <w:rFonts w:ascii="Calibri" w:hAnsi="Calibri" w:cs="Calibri"/>
          <w:b/>
        </w:rPr>
      </w:pPr>
      <w:r>
        <w:rPr>
          <w:rFonts w:ascii="Calibri" w:hAnsi="Calibri" w:cs="Calibri"/>
          <w:b/>
        </w:rPr>
        <w:t>OUTCOME/</w:t>
      </w:r>
      <w:r w:rsidRPr="00510549">
        <w:rPr>
          <w:rFonts w:ascii="Calibri" w:hAnsi="Calibri" w:cs="Calibri"/>
          <w:b/>
        </w:rPr>
        <w:t>REPRESENTATIVE RESULTS</w:t>
      </w:r>
      <w:r w:rsidRPr="00510549">
        <w:rPr>
          <w:rFonts w:ascii="Calibri" w:hAnsi="Calibri" w:cs="Calibri"/>
          <w:b/>
          <w:bCs/>
        </w:rPr>
        <w:t>:</w:t>
      </w:r>
    </w:p>
    <w:p w14:paraId="1B3A5CF4" w14:textId="77777777" w:rsidR="001A654A" w:rsidRPr="00F96A8F" w:rsidRDefault="001A654A" w:rsidP="001A654A">
      <w:pPr>
        <w:rPr>
          <w:rFonts w:ascii="Calibri" w:hAnsi="Calibri" w:cs="Calibri"/>
          <w:color w:val="808080"/>
          <w:lang w:eastAsia="zh-TW"/>
        </w:rPr>
      </w:pPr>
    </w:p>
    <w:p w14:paraId="290CAC86" w14:textId="77777777" w:rsidR="001A654A" w:rsidRPr="00CE7E7A" w:rsidRDefault="001A654A" w:rsidP="001A654A">
      <w:pPr>
        <w:rPr>
          <w:rFonts w:ascii="Calibri" w:hAnsi="Calibri" w:cs="Calibri"/>
          <w:vertAlign w:val="superscript"/>
          <w:lang w:eastAsia="zh-TW"/>
        </w:rPr>
      </w:pPr>
      <w:r w:rsidRPr="00F96A8F">
        <w:rPr>
          <w:rFonts w:ascii="Calibri" w:hAnsi="Calibri" w:cs="Calibri"/>
          <w:lang w:eastAsia="zh-TW"/>
        </w:rPr>
        <w:t>The patient tolerated the TAH procedure well and three months later he was discharged home</w:t>
      </w:r>
      <w:r>
        <w:rPr>
          <w:rFonts w:ascii="Calibri" w:hAnsi="Calibri" w:cs="Calibri"/>
          <w:lang w:eastAsia="zh-TW"/>
        </w:rPr>
        <w:t xml:space="preserve"> with a portable d</w:t>
      </w:r>
      <w:r w:rsidRPr="00F96A8F">
        <w:rPr>
          <w:rFonts w:ascii="Calibri" w:hAnsi="Calibri" w:cs="Calibri"/>
          <w:lang w:eastAsia="zh-TW"/>
        </w:rPr>
        <w:t xml:space="preserve">river. Regular TAH outpatient protocol was followed during this time </w:t>
      </w:r>
      <w:commentRangeStart w:id="4"/>
      <w:r w:rsidRPr="00F96A8F">
        <w:rPr>
          <w:rFonts w:ascii="Calibri" w:hAnsi="Calibri" w:cs="Calibri"/>
          <w:lang w:eastAsia="zh-TW"/>
        </w:rPr>
        <w:t xml:space="preserve">(describe when get details from </w:t>
      </w:r>
      <w:proofErr w:type="spellStart"/>
      <w:r w:rsidRPr="00F96A8F">
        <w:rPr>
          <w:rFonts w:ascii="Calibri" w:hAnsi="Calibri" w:cs="Calibri"/>
          <w:lang w:eastAsia="zh-TW"/>
        </w:rPr>
        <w:t>SynCardia</w:t>
      </w:r>
      <w:proofErr w:type="spellEnd"/>
      <w:r w:rsidRPr="00F96A8F">
        <w:rPr>
          <w:rFonts w:ascii="Calibri" w:hAnsi="Calibri" w:cs="Calibri"/>
          <w:lang w:eastAsia="zh-TW"/>
        </w:rPr>
        <w:t>)</w:t>
      </w:r>
      <w:commentRangeEnd w:id="4"/>
      <w:r w:rsidR="007F4062">
        <w:rPr>
          <w:rStyle w:val="CommentReference"/>
        </w:rPr>
        <w:commentReference w:id="4"/>
      </w:r>
      <w:r w:rsidRPr="00F96A8F">
        <w:rPr>
          <w:rFonts w:ascii="Calibri" w:hAnsi="Calibri" w:cs="Calibri"/>
          <w:lang w:eastAsia="zh-TW"/>
        </w:rPr>
        <w:t>, including phy</w:t>
      </w:r>
      <w:r>
        <w:rPr>
          <w:rFonts w:ascii="Calibri" w:hAnsi="Calibri" w:cs="Calibri"/>
          <w:lang w:eastAsia="zh-TW"/>
        </w:rPr>
        <w:t>sical and occupational therapy.</w:t>
      </w:r>
    </w:p>
    <w:p w14:paraId="664346C7" w14:textId="77777777" w:rsidR="001A654A" w:rsidRDefault="001A654A" w:rsidP="001A654A">
      <w:pPr>
        <w:rPr>
          <w:b/>
          <w:bCs/>
        </w:rPr>
      </w:pPr>
    </w:p>
    <w:p w14:paraId="3DFF1FAD" w14:textId="77777777" w:rsidR="001A654A" w:rsidRDefault="001A654A" w:rsidP="001A654A">
      <w:pPr>
        <w:rPr>
          <w:rFonts w:ascii="Calibri" w:hAnsi="Calibri" w:cs="Arial"/>
        </w:rPr>
      </w:pPr>
      <w:r w:rsidRPr="00A20863">
        <w:rPr>
          <w:rFonts w:ascii="Calibri" w:hAnsi="Calibri" w:cs="Calibri"/>
          <w:lang w:eastAsia="zh-TW"/>
        </w:rPr>
        <w:t xml:space="preserve">Six weeks after discharge, he was </w:t>
      </w:r>
      <w:r w:rsidRPr="00A20863">
        <w:rPr>
          <w:rFonts w:ascii="Calibri" w:hAnsi="Calibri" w:cs="Arial"/>
        </w:rPr>
        <w:t>admitted after hypertensive crisis caused his driver to functio</w:t>
      </w:r>
      <w:r>
        <w:rPr>
          <w:rFonts w:ascii="Calibri" w:hAnsi="Calibri" w:cs="Arial"/>
        </w:rPr>
        <w:t xml:space="preserve">n poorly, resulting in reduced cardiac output. </w:t>
      </w:r>
      <w:r w:rsidRPr="00A20863">
        <w:rPr>
          <w:rFonts w:ascii="Calibri" w:hAnsi="Calibri" w:cs="Arial"/>
        </w:rPr>
        <w:t xml:space="preserve">He was admitted, emergently intubated and switched over to the Big Blue driver, which re-established good output from the TAH. His condition improved over the course of a </w:t>
      </w:r>
      <w:r>
        <w:rPr>
          <w:rFonts w:ascii="Calibri" w:hAnsi="Calibri" w:cs="Arial"/>
        </w:rPr>
        <w:t>few days. He was being re-established on warfarin</w:t>
      </w:r>
      <w:r w:rsidRPr="00A20863">
        <w:rPr>
          <w:rFonts w:ascii="Calibri" w:hAnsi="Calibri" w:cs="Arial"/>
        </w:rPr>
        <w:t xml:space="preserve"> while aw</w:t>
      </w:r>
      <w:r>
        <w:rPr>
          <w:rFonts w:ascii="Calibri" w:hAnsi="Calibri" w:cs="Arial"/>
        </w:rPr>
        <w:t>aiting a new portable driver</w:t>
      </w:r>
      <w:r w:rsidRPr="00A20863">
        <w:rPr>
          <w:rFonts w:ascii="Calibri" w:hAnsi="Calibri" w:cs="Arial"/>
        </w:rPr>
        <w:t xml:space="preserve"> when a suitable donor heart became available</w:t>
      </w:r>
      <w:r>
        <w:rPr>
          <w:rFonts w:ascii="Calibri" w:hAnsi="Calibri" w:cs="Arial"/>
        </w:rPr>
        <w:t xml:space="preserve"> and the patient was taken for transplantation</w:t>
      </w:r>
      <w:r w:rsidRPr="00A20863">
        <w:rPr>
          <w:rFonts w:ascii="Calibri" w:hAnsi="Calibri" w:cs="Arial"/>
        </w:rPr>
        <w:t xml:space="preserve">. </w:t>
      </w:r>
      <w:proofErr w:type="spellStart"/>
      <w:r>
        <w:rPr>
          <w:rFonts w:ascii="Calibri" w:hAnsi="Calibri" w:cs="Arial"/>
        </w:rPr>
        <w:t>P</w:t>
      </w:r>
      <w:r w:rsidRPr="00A20863">
        <w:rPr>
          <w:rFonts w:ascii="Calibri" w:hAnsi="Calibri" w:cs="Arial"/>
        </w:rPr>
        <w:t>lasmapheresis</w:t>
      </w:r>
      <w:proofErr w:type="spellEnd"/>
      <w:r w:rsidRPr="00A20863">
        <w:rPr>
          <w:rFonts w:ascii="Calibri" w:hAnsi="Calibri" w:cs="Arial"/>
        </w:rPr>
        <w:t xml:space="preserve"> (net zero, using 4.2L of FFP) was performed</w:t>
      </w:r>
      <w:r>
        <w:rPr>
          <w:rFonts w:ascii="Calibri" w:hAnsi="Calibri" w:cs="Arial"/>
        </w:rPr>
        <w:t xml:space="preserve"> on the donor heart</w:t>
      </w:r>
      <w:r w:rsidRPr="00A20863">
        <w:rPr>
          <w:rFonts w:ascii="Calibri" w:hAnsi="Calibri" w:cs="Arial"/>
        </w:rPr>
        <w:t xml:space="preserve"> to clear donor-specific antibodies.  </w:t>
      </w:r>
    </w:p>
    <w:p w14:paraId="7F6F1273" w14:textId="77777777" w:rsidR="001A654A" w:rsidRDefault="001A654A" w:rsidP="001A654A">
      <w:pPr>
        <w:rPr>
          <w:rFonts w:ascii="Calibri" w:hAnsi="Calibri" w:cs="Arial"/>
        </w:rPr>
      </w:pPr>
    </w:p>
    <w:p w14:paraId="6323C77A" w14:textId="7795E305" w:rsidR="001A654A" w:rsidRPr="00EF64D4" w:rsidRDefault="001A654A" w:rsidP="001A654A">
      <w:pPr>
        <w:rPr>
          <w:rFonts w:ascii="Calibri" w:hAnsi="Calibri" w:cs="Arial"/>
        </w:rPr>
      </w:pPr>
      <w:r>
        <w:rPr>
          <w:rFonts w:ascii="Calibri" w:hAnsi="Calibri" w:cs="Arial"/>
        </w:rPr>
        <w:t>During the surgery, the patient was found to have severe adhesions</w:t>
      </w:r>
      <w:r w:rsidRPr="00A20863">
        <w:rPr>
          <w:rFonts w:ascii="Calibri" w:hAnsi="Calibri" w:cs="Arial"/>
        </w:rPr>
        <w:t>. The aortic graft was adhered to the posterior sternum and dense adhesions surrounded the TAH. There were no signs of infection. The</w:t>
      </w:r>
      <w:r>
        <w:rPr>
          <w:rFonts w:ascii="Calibri" w:hAnsi="Calibri" w:cs="Arial"/>
        </w:rPr>
        <w:t xml:space="preserve"> inferior vena cava (</w:t>
      </w:r>
      <w:r w:rsidRPr="00A20863">
        <w:rPr>
          <w:rFonts w:ascii="Calibri" w:hAnsi="Calibri" w:cs="Arial"/>
        </w:rPr>
        <w:t>IVC</w:t>
      </w:r>
      <w:r>
        <w:rPr>
          <w:rFonts w:ascii="Calibri" w:hAnsi="Calibri" w:cs="Arial"/>
        </w:rPr>
        <w:t>)</w:t>
      </w:r>
      <w:r w:rsidRPr="00A20863">
        <w:rPr>
          <w:rFonts w:ascii="Calibri" w:hAnsi="Calibri" w:cs="Arial"/>
        </w:rPr>
        <w:t xml:space="preserve"> was very difficult </w:t>
      </w:r>
      <w:r>
        <w:rPr>
          <w:rFonts w:ascii="Calibri" w:hAnsi="Calibri" w:cs="Arial"/>
        </w:rPr>
        <w:t xml:space="preserve">to find because </w:t>
      </w:r>
      <w:r w:rsidRPr="00A20863">
        <w:rPr>
          <w:rFonts w:ascii="Calibri" w:hAnsi="Calibri" w:cs="Arial"/>
        </w:rPr>
        <w:t>t</w:t>
      </w:r>
      <w:r>
        <w:rPr>
          <w:rFonts w:ascii="Calibri" w:hAnsi="Calibri" w:cs="Arial"/>
        </w:rPr>
        <w:t xml:space="preserve">he right ventricle of the TAH was positioned </w:t>
      </w:r>
      <w:r w:rsidRPr="00A20863">
        <w:rPr>
          <w:rFonts w:ascii="Calibri" w:hAnsi="Calibri" w:cs="Arial"/>
        </w:rPr>
        <w:t xml:space="preserve">anterior to the IVC.  </w:t>
      </w:r>
      <w:r>
        <w:rPr>
          <w:rFonts w:ascii="Calibri" w:hAnsi="Calibri" w:cs="Arial"/>
        </w:rPr>
        <w:t>Because of the</w:t>
      </w:r>
      <w:r w:rsidRPr="00A20863">
        <w:rPr>
          <w:rFonts w:ascii="Calibri" w:hAnsi="Calibri" w:cs="Arial"/>
        </w:rPr>
        <w:t xml:space="preserve"> </w:t>
      </w:r>
      <w:r>
        <w:rPr>
          <w:rFonts w:ascii="Calibri" w:hAnsi="Calibri" w:cs="Arial"/>
        </w:rPr>
        <w:t>CCTGA</w:t>
      </w:r>
      <w:r w:rsidRPr="00A20863">
        <w:rPr>
          <w:rFonts w:ascii="Calibri" w:hAnsi="Calibri" w:cs="Arial"/>
        </w:rPr>
        <w:t xml:space="preserve">, the PAs were </w:t>
      </w:r>
      <w:r w:rsidRPr="00B159E8">
        <w:rPr>
          <w:rFonts w:ascii="Calibri" w:hAnsi="Calibri" w:cs="Arial"/>
        </w:rPr>
        <w:t xml:space="preserve">dissected to provide full mobility and the great vessels were then connected in the correct orientation. Due to the abnormal orientation of the heart, especially the left atrium, the lateral side of the IVC was left slightly longer. Surgery was complicated by a significant bleeding from the oropharynx, which necessitated ENT evaluation and packing of the area prior to taking the patient off bypass. A left atrial line was placed through the left atrial anastomosis before coming off cardiopulmonary bypass. Once weaned off bypass, the heart function was quite good. An </w:t>
      </w:r>
      <w:proofErr w:type="spellStart"/>
      <w:r w:rsidRPr="00B159E8">
        <w:rPr>
          <w:rFonts w:ascii="Calibri" w:hAnsi="Calibri" w:cs="Arial"/>
        </w:rPr>
        <w:t>epicardial</w:t>
      </w:r>
      <w:proofErr w:type="spellEnd"/>
      <w:r w:rsidRPr="00B159E8">
        <w:rPr>
          <w:rFonts w:ascii="Calibri" w:hAnsi="Calibri" w:cs="Arial"/>
        </w:rPr>
        <w:t xml:space="preserve"> echocardiogram demonstrated that all valves were working well, as well as the function of both ventricles. Protamine was given. </w:t>
      </w:r>
      <w:r w:rsidR="000E26AE">
        <w:rPr>
          <w:rFonts w:ascii="Calibri" w:hAnsi="Calibri" w:cs="Arial"/>
        </w:rPr>
        <w:t>Meticulous care was taken to achieve</w:t>
      </w:r>
      <w:r w:rsidRPr="00B159E8">
        <w:rPr>
          <w:rFonts w:ascii="Calibri" w:hAnsi="Calibri" w:cs="Arial"/>
        </w:rPr>
        <w:t xml:space="preserve"> </w:t>
      </w:r>
      <w:r w:rsidRPr="00B159E8">
        <w:rPr>
          <w:rFonts w:ascii="Calibri" w:hAnsi="Calibri" w:cs="Arial"/>
        </w:rPr>
        <w:lastRenderedPageBreak/>
        <w:t>hemostasis.  The patient tolerated the procedure well and was transferred to the cardiovascular ICU in stable hemodynamic and respiratory state.</w:t>
      </w:r>
    </w:p>
    <w:p w14:paraId="6EA87D57" w14:textId="77777777" w:rsidR="001A654A" w:rsidRDefault="001A654A" w:rsidP="001A654A">
      <w:pPr>
        <w:rPr>
          <w:rFonts w:ascii="Calibri" w:hAnsi="Calibri" w:cs="Calibri"/>
          <w:b/>
        </w:rPr>
      </w:pPr>
    </w:p>
    <w:p w14:paraId="50DD73A2" w14:textId="77777777" w:rsidR="001A654A" w:rsidRPr="000B2F36" w:rsidRDefault="001A654A" w:rsidP="001A654A">
      <w:pPr>
        <w:rPr>
          <w:rFonts w:ascii="Calibri" w:hAnsi="Calibri" w:cs="Arial"/>
          <w:b/>
        </w:rPr>
      </w:pPr>
      <w:r w:rsidRPr="000B2F36">
        <w:rPr>
          <w:rFonts w:ascii="Calibri" w:hAnsi="Calibri" w:cs="Arial"/>
          <w:b/>
        </w:rPr>
        <w:t>Figure Legends</w:t>
      </w:r>
      <w:r>
        <w:rPr>
          <w:rFonts w:ascii="Calibri" w:hAnsi="Calibri" w:cs="Arial"/>
          <w:b/>
        </w:rPr>
        <w:t>:</w:t>
      </w:r>
    </w:p>
    <w:p w14:paraId="5AA9DF99" w14:textId="07C97D84" w:rsidR="001A654A" w:rsidRDefault="001A654A" w:rsidP="001A654A">
      <w:pPr>
        <w:spacing w:before="240"/>
        <w:rPr>
          <w:rFonts w:ascii="Calibri" w:hAnsi="Calibri"/>
        </w:rPr>
      </w:pPr>
      <w:r w:rsidRPr="000B2F36">
        <w:rPr>
          <w:rFonts w:ascii="Calibri" w:hAnsi="Calibri" w:cs="Arial"/>
          <w:b/>
        </w:rPr>
        <w:t>Figure 1</w:t>
      </w:r>
      <w:r>
        <w:rPr>
          <w:rFonts w:ascii="Calibri" w:hAnsi="Calibri" w:cs="Arial"/>
          <w:b/>
        </w:rPr>
        <w:t xml:space="preserve">: Congenitally corrected transposition of the great arteries. </w:t>
      </w:r>
      <w:r>
        <w:rPr>
          <w:rFonts w:ascii="Calibri" w:hAnsi="Calibri" w:cs="Arial"/>
        </w:rPr>
        <w:t xml:space="preserve">Patient CT scans, with coronal view </w:t>
      </w:r>
      <w:r w:rsidRPr="00745EFF">
        <w:rPr>
          <w:rFonts w:ascii="Calibri" w:hAnsi="Calibri" w:cs="Arial"/>
          <w:b/>
        </w:rPr>
        <w:t>(A)</w:t>
      </w:r>
      <w:r>
        <w:rPr>
          <w:rFonts w:ascii="Calibri" w:hAnsi="Calibri" w:cs="Arial"/>
        </w:rPr>
        <w:t xml:space="preserve"> and axial view </w:t>
      </w:r>
      <w:r w:rsidRPr="00745EFF">
        <w:rPr>
          <w:rFonts w:ascii="Calibri" w:hAnsi="Calibri" w:cs="Arial"/>
          <w:b/>
        </w:rPr>
        <w:t>(B),</w:t>
      </w:r>
      <w:r>
        <w:rPr>
          <w:rFonts w:ascii="Calibri" w:hAnsi="Calibri" w:cs="Arial"/>
        </w:rPr>
        <w:t xml:space="preserve"> showing CCTGA with </w:t>
      </w:r>
      <w:r w:rsidRPr="0084721F">
        <w:rPr>
          <w:rFonts w:ascii="Calibri" w:hAnsi="Calibri"/>
          <w:i/>
        </w:rPr>
        <w:t>l-looped</w:t>
      </w:r>
      <w:r w:rsidRPr="0084721F">
        <w:rPr>
          <w:rFonts w:ascii="Calibri" w:hAnsi="Calibri"/>
        </w:rPr>
        <w:t xml:space="preserve"> ventricles (a morphologic left ventricle on the right side and vice-versa)</w:t>
      </w:r>
      <w:r>
        <w:rPr>
          <w:rFonts w:ascii="Calibri" w:hAnsi="Calibri"/>
        </w:rPr>
        <w:t xml:space="preserve"> and transposed great arteries, with </w:t>
      </w:r>
      <w:r w:rsidRPr="0084721F">
        <w:rPr>
          <w:rFonts w:ascii="Calibri" w:hAnsi="Calibri"/>
        </w:rPr>
        <w:t>the aorta a</w:t>
      </w:r>
      <w:r>
        <w:rPr>
          <w:rFonts w:ascii="Calibri" w:hAnsi="Calibri"/>
        </w:rPr>
        <w:t xml:space="preserve">nterior </w:t>
      </w:r>
      <w:r w:rsidR="001521D5">
        <w:rPr>
          <w:rFonts w:ascii="Calibri" w:hAnsi="Calibri"/>
        </w:rPr>
        <w:t xml:space="preserve">and leftward </w:t>
      </w:r>
      <w:r>
        <w:rPr>
          <w:rFonts w:ascii="Calibri" w:hAnsi="Calibri"/>
        </w:rPr>
        <w:t>to the pulmonary artery.</w:t>
      </w:r>
      <w:r w:rsidR="001521D5">
        <w:rPr>
          <w:rFonts w:ascii="Calibri" w:hAnsi="Calibri"/>
        </w:rPr>
        <w:t xml:space="preserve"> A conduit was placed between the morphologic left ventricle and the pulmonary artery.</w:t>
      </w:r>
    </w:p>
    <w:p w14:paraId="41F3D0F1" w14:textId="12402BF2" w:rsidR="001A654A" w:rsidRDefault="001A654A" w:rsidP="001A654A">
      <w:pPr>
        <w:spacing w:before="240"/>
        <w:rPr>
          <w:rFonts w:ascii="Calibri" w:hAnsi="Calibri"/>
        </w:rPr>
      </w:pPr>
      <w:r>
        <w:rPr>
          <w:rFonts w:ascii="Calibri" w:hAnsi="Calibri"/>
          <w:b/>
        </w:rPr>
        <w:t xml:space="preserve">Figure 2: TAH modification. </w:t>
      </w:r>
      <w:r>
        <w:rPr>
          <w:rFonts w:ascii="Calibri" w:hAnsi="Calibri"/>
        </w:rPr>
        <w:t xml:space="preserve"> TAH orientation in a normal adult heart, with pumps aligned in a crossed arrangement (</w:t>
      </w:r>
      <w:r w:rsidRPr="00BC5F0C">
        <w:rPr>
          <w:rFonts w:ascii="Calibri" w:hAnsi="Calibri"/>
          <w:b/>
        </w:rPr>
        <w:t>A</w:t>
      </w:r>
      <w:r>
        <w:rPr>
          <w:rFonts w:ascii="Calibri" w:hAnsi="Calibri"/>
        </w:rPr>
        <w:t xml:space="preserve">), and modified orientation in </w:t>
      </w:r>
      <w:r w:rsidR="00447C97">
        <w:rPr>
          <w:rFonts w:ascii="Calibri" w:hAnsi="Calibri"/>
        </w:rPr>
        <w:t>a</w:t>
      </w:r>
      <w:r>
        <w:rPr>
          <w:rFonts w:ascii="Calibri" w:hAnsi="Calibri"/>
        </w:rPr>
        <w:t xml:space="preserve"> heart with CCTGA (</w:t>
      </w:r>
      <w:r w:rsidRPr="00BC5F0C">
        <w:rPr>
          <w:rFonts w:ascii="Calibri" w:hAnsi="Calibri"/>
          <w:b/>
        </w:rPr>
        <w:t>B</w:t>
      </w:r>
      <w:r>
        <w:rPr>
          <w:rFonts w:ascii="Calibri" w:hAnsi="Calibri"/>
        </w:rPr>
        <w:t xml:space="preserve">). </w:t>
      </w:r>
      <w:r w:rsidR="002A63D8">
        <w:rPr>
          <w:rFonts w:ascii="Calibri" w:hAnsi="Calibri"/>
        </w:rPr>
        <w:t>Due to abnormal orientation of the great vessels,</w:t>
      </w:r>
      <w:r>
        <w:rPr>
          <w:rFonts w:ascii="Calibri" w:hAnsi="Calibri"/>
        </w:rPr>
        <w:t xml:space="preserve"> the pumps </w:t>
      </w:r>
      <w:r w:rsidR="002A63D8">
        <w:rPr>
          <w:rFonts w:ascii="Calibri" w:hAnsi="Calibri"/>
        </w:rPr>
        <w:t xml:space="preserve">need </w:t>
      </w:r>
      <w:r>
        <w:rPr>
          <w:rFonts w:ascii="Calibri" w:hAnsi="Calibri"/>
        </w:rPr>
        <w:t>to be in parallel orientation, as seen in the CT (</w:t>
      </w:r>
      <w:r>
        <w:rPr>
          <w:rFonts w:ascii="Calibri" w:hAnsi="Calibri"/>
          <w:b/>
        </w:rPr>
        <w:t>C</w:t>
      </w:r>
      <w:r>
        <w:rPr>
          <w:rFonts w:ascii="Calibri" w:hAnsi="Calibri"/>
        </w:rPr>
        <w:t xml:space="preserve">). </w:t>
      </w:r>
    </w:p>
    <w:p w14:paraId="41A377A8" w14:textId="77777777" w:rsidR="001A654A" w:rsidRPr="000E3EFF" w:rsidRDefault="001A654A" w:rsidP="001A654A">
      <w:pPr>
        <w:spacing w:before="240"/>
        <w:rPr>
          <w:rFonts w:ascii="Calibri" w:hAnsi="Calibri"/>
        </w:rPr>
      </w:pPr>
      <w:r>
        <w:rPr>
          <w:rFonts w:ascii="Calibri" w:hAnsi="Calibri"/>
          <w:b/>
        </w:rPr>
        <w:t xml:space="preserve">Figure 3: CCTGA Anatomy. </w:t>
      </w:r>
      <w:r>
        <w:rPr>
          <w:rFonts w:ascii="Calibri" w:hAnsi="Calibri"/>
        </w:rPr>
        <w:t>Normal arrangement of great vessels and ventricles (</w:t>
      </w:r>
      <w:r>
        <w:rPr>
          <w:rFonts w:ascii="Calibri" w:hAnsi="Calibri"/>
          <w:b/>
        </w:rPr>
        <w:t>A</w:t>
      </w:r>
      <w:r>
        <w:rPr>
          <w:rFonts w:ascii="Calibri" w:hAnsi="Calibri"/>
        </w:rPr>
        <w:t>), and the anatomical abnormality in CCTGA (</w:t>
      </w:r>
      <w:r w:rsidRPr="000E3EFF">
        <w:rPr>
          <w:rFonts w:ascii="Calibri" w:hAnsi="Calibri"/>
          <w:b/>
        </w:rPr>
        <w:t>B</w:t>
      </w:r>
      <w:r w:rsidRPr="000E3EFF">
        <w:rPr>
          <w:rFonts w:ascii="Calibri" w:hAnsi="Calibri"/>
        </w:rPr>
        <w:t>)</w:t>
      </w:r>
      <w:r>
        <w:rPr>
          <w:rFonts w:ascii="Calibri" w:hAnsi="Calibri"/>
        </w:rPr>
        <w:t xml:space="preserve">, with the </w:t>
      </w:r>
      <w:proofErr w:type="spellStart"/>
      <w:r>
        <w:rPr>
          <w:rFonts w:ascii="Calibri" w:hAnsi="Calibri"/>
        </w:rPr>
        <w:t>Ao</w:t>
      </w:r>
      <w:proofErr w:type="spellEnd"/>
      <w:r>
        <w:rPr>
          <w:rFonts w:ascii="Calibri" w:hAnsi="Calibri"/>
        </w:rPr>
        <w:t xml:space="preserve"> and PA transposed and the ventricles inverted.</w:t>
      </w:r>
    </w:p>
    <w:p w14:paraId="37323429" w14:textId="1B9DCACF" w:rsidR="001A654A" w:rsidRDefault="001A654A" w:rsidP="001A654A">
      <w:pPr>
        <w:spacing w:before="240"/>
        <w:rPr>
          <w:rFonts w:ascii="Calibri" w:hAnsi="Calibri"/>
        </w:rPr>
      </w:pPr>
      <w:r>
        <w:rPr>
          <w:rFonts w:ascii="Calibri" w:hAnsi="Calibri"/>
          <w:b/>
        </w:rPr>
        <w:t xml:space="preserve">Figure 4: Median Sternotomy. </w:t>
      </w:r>
      <w:r>
        <w:rPr>
          <w:rFonts w:ascii="Calibri" w:hAnsi="Calibri"/>
        </w:rPr>
        <w:t xml:space="preserve">  TAH implantation procedure began with a 5</w:t>
      </w:r>
      <w:r w:rsidRPr="000E3EFF">
        <w:rPr>
          <w:rFonts w:ascii="Calibri" w:hAnsi="Calibri"/>
          <w:vertAlign w:val="superscript"/>
        </w:rPr>
        <w:t>th</w:t>
      </w:r>
      <w:r>
        <w:rPr>
          <w:rFonts w:ascii="Calibri" w:hAnsi="Calibri"/>
        </w:rPr>
        <w:t xml:space="preserve"> repeat median sternotomy. </w:t>
      </w:r>
    </w:p>
    <w:p w14:paraId="1C07D15A" w14:textId="77777777" w:rsidR="001A654A" w:rsidRDefault="001A654A" w:rsidP="001A654A">
      <w:pPr>
        <w:rPr>
          <w:rFonts w:ascii="Calibri" w:hAnsi="Calibri"/>
          <w:b/>
        </w:rPr>
      </w:pPr>
    </w:p>
    <w:p w14:paraId="6DE0385F" w14:textId="77777777" w:rsidR="00FE1100" w:rsidRPr="00645F5A" w:rsidRDefault="00FE1100" w:rsidP="00FE1100">
      <w:pPr>
        <w:rPr>
          <w:rFonts w:ascii="Calibri" w:hAnsi="Calibri" w:cs="Calibri"/>
        </w:rPr>
      </w:pPr>
      <w:r>
        <w:rPr>
          <w:rFonts w:ascii="Calibri" w:hAnsi="Calibri"/>
          <w:b/>
        </w:rPr>
        <w:t xml:space="preserve">Figure 5: </w:t>
      </w:r>
      <w:proofErr w:type="spellStart"/>
      <w:r>
        <w:rPr>
          <w:rFonts w:ascii="Calibri" w:hAnsi="Calibri"/>
          <w:b/>
        </w:rPr>
        <w:t>Cannulation</w:t>
      </w:r>
      <w:proofErr w:type="spellEnd"/>
      <w:r>
        <w:rPr>
          <w:rFonts w:ascii="Calibri" w:hAnsi="Calibri"/>
          <w:b/>
        </w:rPr>
        <w:t xml:space="preserve">.  </w:t>
      </w:r>
      <w:r>
        <w:rPr>
          <w:rFonts w:ascii="Calibri" w:hAnsi="Calibri"/>
        </w:rPr>
        <w:t xml:space="preserve">The vessels were </w:t>
      </w:r>
      <w:proofErr w:type="spellStart"/>
      <w:r>
        <w:rPr>
          <w:rFonts w:ascii="Calibri" w:hAnsi="Calibri"/>
        </w:rPr>
        <w:t>cannulated</w:t>
      </w:r>
      <w:proofErr w:type="spellEnd"/>
      <w:r>
        <w:rPr>
          <w:rFonts w:ascii="Calibri" w:hAnsi="Calibri"/>
        </w:rPr>
        <w:t xml:space="preserve"> and the patient placed on </w:t>
      </w:r>
      <w:proofErr w:type="spellStart"/>
      <w:r>
        <w:rPr>
          <w:rFonts w:ascii="Calibri" w:hAnsi="Calibri"/>
        </w:rPr>
        <w:t>bicaval</w:t>
      </w:r>
      <w:proofErr w:type="spellEnd"/>
      <w:r>
        <w:rPr>
          <w:rFonts w:ascii="Calibri" w:hAnsi="Calibri"/>
        </w:rPr>
        <w:t xml:space="preserve"> cardiopulmonary bypass.</w:t>
      </w:r>
      <w:commentRangeStart w:id="5"/>
      <w:ins w:id="6" w:author="Iki Adachi" w:date="2013-07-06T17:23:00Z">
        <w:r>
          <w:rPr>
            <w:rFonts w:ascii="Calibri" w:hAnsi="Calibri"/>
          </w:rPr>
          <w:t xml:space="preserve"> </w:t>
        </w:r>
        <w:r w:rsidRPr="00576223">
          <w:rPr>
            <w:rFonts w:ascii="Calibri" w:hAnsi="Calibri"/>
            <w:strike/>
          </w:rPr>
          <w:t xml:space="preserve">The aorta was </w:t>
        </w:r>
      </w:ins>
      <w:ins w:id="7" w:author="Iki Adachi" w:date="2013-07-06T17:24:00Z">
        <w:r w:rsidRPr="00576223">
          <w:rPr>
            <w:rFonts w:ascii="Calibri" w:hAnsi="Calibri"/>
            <w:strike/>
          </w:rPr>
          <w:t>clamped</w:t>
        </w:r>
      </w:ins>
      <w:ins w:id="8" w:author="Iki Adachi" w:date="2013-07-06T17:23:00Z">
        <w:r w:rsidRPr="00576223">
          <w:rPr>
            <w:rFonts w:ascii="Calibri" w:hAnsi="Calibri"/>
            <w:strike/>
          </w:rPr>
          <w:t xml:space="preserve"> </w:t>
        </w:r>
      </w:ins>
      <w:ins w:id="9" w:author="Iki Adachi" w:date="2013-07-06T17:24:00Z">
        <w:r w:rsidRPr="00576223">
          <w:rPr>
            <w:rFonts w:ascii="Calibri" w:hAnsi="Calibri"/>
            <w:strike/>
          </w:rPr>
          <w:t xml:space="preserve">to stop the heart, prior to starting </w:t>
        </w:r>
        <w:proofErr w:type="spellStart"/>
        <w:r w:rsidRPr="00576223">
          <w:rPr>
            <w:rFonts w:ascii="Calibri" w:hAnsi="Calibri"/>
            <w:strike/>
          </w:rPr>
          <w:t>cardiectomy</w:t>
        </w:r>
        <w:proofErr w:type="spellEnd"/>
        <w:r>
          <w:rPr>
            <w:rFonts w:ascii="Calibri" w:hAnsi="Calibri"/>
          </w:rPr>
          <w:t>.</w:t>
        </w:r>
      </w:ins>
      <w:commentRangeEnd w:id="5"/>
      <w:r>
        <w:rPr>
          <w:rStyle w:val="CommentReference"/>
        </w:rPr>
        <w:commentReference w:id="5"/>
      </w:r>
    </w:p>
    <w:p w14:paraId="0A9E0F81" w14:textId="77777777" w:rsidR="00FE1100" w:rsidRDefault="00FE1100" w:rsidP="001A654A">
      <w:pPr>
        <w:rPr>
          <w:rFonts w:ascii="Calibri" w:hAnsi="Calibri"/>
          <w:b/>
        </w:rPr>
      </w:pPr>
    </w:p>
    <w:p w14:paraId="10DE67DA" w14:textId="139E5625" w:rsidR="001A654A" w:rsidRPr="00FE1100" w:rsidRDefault="001A654A" w:rsidP="001A654A">
      <w:pPr>
        <w:rPr>
          <w:rFonts w:ascii="Calibri" w:hAnsi="Calibri"/>
        </w:rPr>
      </w:pPr>
      <w:r>
        <w:rPr>
          <w:rFonts w:ascii="Calibri" w:hAnsi="Calibri"/>
          <w:b/>
        </w:rPr>
        <w:t xml:space="preserve">Figure </w:t>
      </w:r>
      <w:r w:rsidR="00FE1100">
        <w:rPr>
          <w:rFonts w:ascii="Calibri" w:hAnsi="Calibri"/>
          <w:b/>
        </w:rPr>
        <w:t>6</w:t>
      </w:r>
      <w:r>
        <w:rPr>
          <w:rFonts w:ascii="Calibri" w:hAnsi="Calibri"/>
          <w:b/>
        </w:rPr>
        <w:t>: Di</w:t>
      </w:r>
      <w:r w:rsidR="00877AC4">
        <w:rPr>
          <w:rFonts w:ascii="Calibri" w:hAnsi="Calibri"/>
          <w:b/>
        </w:rPr>
        <w:t>vision</w:t>
      </w:r>
      <w:r>
        <w:rPr>
          <w:rFonts w:ascii="Calibri" w:hAnsi="Calibri"/>
          <w:b/>
        </w:rPr>
        <w:t xml:space="preserve"> of the Aorta</w:t>
      </w:r>
      <w:r w:rsidR="00877AC4">
        <w:rPr>
          <w:rFonts w:ascii="Calibri" w:hAnsi="Calibri"/>
          <w:b/>
        </w:rPr>
        <w:t xml:space="preserve"> and the main pulmonary artery</w:t>
      </w:r>
      <w:r>
        <w:rPr>
          <w:rFonts w:ascii="Calibri" w:hAnsi="Calibri"/>
          <w:b/>
        </w:rPr>
        <w:t xml:space="preserve">. </w:t>
      </w:r>
      <w:ins w:id="10" w:author="Iki Adachi" w:date="2013-07-06T17:23:00Z">
        <w:r w:rsidR="00576223">
          <w:rPr>
            <w:rFonts w:ascii="Calibri" w:hAnsi="Calibri"/>
          </w:rPr>
          <w:t xml:space="preserve">The aorta was </w:t>
        </w:r>
      </w:ins>
      <w:ins w:id="11" w:author="Iki Adachi" w:date="2013-07-06T17:24:00Z">
        <w:r w:rsidR="00576223">
          <w:rPr>
            <w:rFonts w:ascii="Calibri" w:hAnsi="Calibri"/>
          </w:rPr>
          <w:t>clamped</w:t>
        </w:r>
      </w:ins>
      <w:ins w:id="12" w:author="Iki Adachi" w:date="2013-07-06T17:23:00Z">
        <w:r w:rsidR="00576223">
          <w:rPr>
            <w:rFonts w:ascii="Calibri" w:hAnsi="Calibri"/>
          </w:rPr>
          <w:t xml:space="preserve"> </w:t>
        </w:r>
      </w:ins>
      <w:ins w:id="13" w:author="Iki Adachi" w:date="2013-07-06T17:24:00Z">
        <w:r w:rsidR="00576223">
          <w:rPr>
            <w:rFonts w:ascii="Calibri" w:hAnsi="Calibri"/>
          </w:rPr>
          <w:t xml:space="preserve">to stop the heart, prior to starting </w:t>
        </w:r>
        <w:proofErr w:type="spellStart"/>
        <w:r w:rsidR="00576223">
          <w:rPr>
            <w:rFonts w:ascii="Calibri" w:hAnsi="Calibri"/>
          </w:rPr>
          <w:t>cardiectomy</w:t>
        </w:r>
        <w:proofErr w:type="spellEnd"/>
        <w:r w:rsidR="00576223">
          <w:rPr>
            <w:rFonts w:ascii="Calibri" w:hAnsi="Calibri"/>
          </w:rPr>
          <w:t>.</w:t>
        </w:r>
      </w:ins>
      <w:r>
        <w:rPr>
          <w:rFonts w:ascii="Calibri" w:hAnsi="Calibri"/>
          <w:b/>
        </w:rPr>
        <w:t xml:space="preserve"> </w:t>
      </w:r>
      <w:r>
        <w:rPr>
          <w:rFonts w:ascii="Calibri" w:hAnsi="Calibri"/>
        </w:rPr>
        <w:t xml:space="preserve">The aorta </w:t>
      </w:r>
      <w:r w:rsidR="00877AC4">
        <w:rPr>
          <w:rFonts w:ascii="Calibri" w:hAnsi="Calibri"/>
        </w:rPr>
        <w:t xml:space="preserve">and the main pulmonary artery </w:t>
      </w:r>
      <w:r>
        <w:rPr>
          <w:rFonts w:ascii="Calibri" w:hAnsi="Calibri"/>
        </w:rPr>
        <w:t>w</w:t>
      </w:r>
      <w:r w:rsidR="00877AC4">
        <w:rPr>
          <w:rFonts w:ascii="Calibri" w:hAnsi="Calibri"/>
        </w:rPr>
        <w:t>ere</w:t>
      </w:r>
      <w:r>
        <w:rPr>
          <w:rFonts w:ascii="Calibri" w:hAnsi="Calibri"/>
        </w:rPr>
        <w:t xml:space="preserve"> </w:t>
      </w:r>
      <w:r w:rsidR="00877AC4">
        <w:rPr>
          <w:rFonts w:ascii="Calibri" w:hAnsi="Calibri"/>
        </w:rPr>
        <w:t xml:space="preserve">divided after aortic </w:t>
      </w:r>
      <w:proofErr w:type="gramStart"/>
      <w:r w:rsidR="00877AC4">
        <w:rPr>
          <w:rFonts w:ascii="Calibri" w:hAnsi="Calibri"/>
        </w:rPr>
        <w:t>cross-clamping</w:t>
      </w:r>
      <w:proofErr w:type="gramEnd"/>
      <w:r>
        <w:rPr>
          <w:rFonts w:ascii="Calibri" w:hAnsi="Calibri"/>
        </w:rPr>
        <w:t>.</w:t>
      </w:r>
    </w:p>
    <w:p w14:paraId="02BDC073" w14:textId="77777777" w:rsidR="001A654A" w:rsidRDefault="001A654A" w:rsidP="001A654A">
      <w:pPr>
        <w:rPr>
          <w:rFonts w:ascii="Calibri" w:hAnsi="Calibri" w:cs="Calibri"/>
          <w:b/>
        </w:rPr>
      </w:pPr>
    </w:p>
    <w:p w14:paraId="448CB4A6" w14:textId="06FA24D1" w:rsidR="001A654A" w:rsidRDefault="001A654A" w:rsidP="001A654A">
      <w:pPr>
        <w:spacing w:line="360" w:lineRule="auto"/>
        <w:rPr>
          <w:rFonts w:ascii="Calibri" w:hAnsi="Calibri" w:cs="Arial"/>
        </w:rPr>
      </w:pPr>
      <w:r>
        <w:rPr>
          <w:rFonts w:ascii="Calibri" w:hAnsi="Calibri" w:cs="Calibri"/>
          <w:b/>
        </w:rPr>
        <w:t xml:space="preserve">Figure 7: Excision of the Ventricles. </w:t>
      </w:r>
      <w:r>
        <w:rPr>
          <w:rFonts w:ascii="Calibri" w:hAnsi="Calibri" w:cs="Calibri"/>
        </w:rPr>
        <w:t>The ventricles were excised</w:t>
      </w:r>
      <w:r w:rsidR="00170C19">
        <w:rPr>
          <w:rFonts w:ascii="Calibri" w:hAnsi="Calibri" w:cs="Calibri"/>
        </w:rPr>
        <w:t xml:space="preserve"> (</w:t>
      </w:r>
      <w:r w:rsidR="00170C19" w:rsidRPr="00170C19">
        <w:rPr>
          <w:rFonts w:ascii="Calibri" w:hAnsi="Calibri" w:cs="Calibri"/>
          <w:b/>
        </w:rPr>
        <w:t>A</w:t>
      </w:r>
      <w:r w:rsidR="00170C19">
        <w:rPr>
          <w:rFonts w:ascii="Calibri" w:hAnsi="Calibri" w:cs="Calibri"/>
        </w:rPr>
        <w:t>)</w:t>
      </w:r>
      <w:r>
        <w:rPr>
          <w:rFonts w:ascii="Calibri" w:hAnsi="Calibri" w:cs="Calibri"/>
        </w:rPr>
        <w:t xml:space="preserve">, leaving a 3-5 mm cuff </w:t>
      </w:r>
      <w:r w:rsidRPr="0048576D">
        <w:rPr>
          <w:rFonts w:ascii="Calibri" w:hAnsi="Calibri" w:cs="Arial"/>
        </w:rPr>
        <w:t>of ventricula</w:t>
      </w:r>
      <w:r>
        <w:rPr>
          <w:rFonts w:ascii="Calibri" w:hAnsi="Calibri" w:cs="Arial"/>
        </w:rPr>
        <w:t>r muscle below the left and right AV valves</w:t>
      </w:r>
      <w:r w:rsidR="00170C19">
        <w:rPr>
          <w:rFonts w:ascii="Calibri" w:hAnsi="Calibri" w:cs="Arial"/>
        </w:rPr>
        <w:t xml:space="preserve"> (</w:t>
      </w:r>
      <w:r w:rsidR="00170C19" w:rsidRPr="00170C19">
        <w:rPr>
          <w:rFonts w:ascii="Calibri" w:hAnsi="Calibri" w:cs="Arial"/>
          <w:b/>
        </w:rPr>
        <w:t>B</w:t>
      </w:r>
      <w:r w:rsidR="00170C19">
        <w:rPr>
          <w:rFonts w:ascii="Calibri" w:hAnsi="Calibri" w:cs="Arial"/>
        </w:rPr>
        <w:t>)</w:t>
      </w:r>
      <w:r>
        <w:rPr>
          <w:rFonts w:ascii="Calibri" w:hAnsi="Calibri" w:cs="Arial"/>
        </w:rPr>
        <w:t>.</w:t>
      </w:r>
    </w:p>
    <w:p w14:paraId="64FB18F9" w14:textId="77777777" w:rsidR="001A654A" w:rsidRDefault="001A654A" w:rsidP="001A654A">
      <w:pPr>
        <w:spacing w:line="360" w:lineRule="auto"/>
        <w:rPr>
          <w:rFonts w:ascii="Calibri" w:hAnsi="Calibri" w:cs="Arial"/>
        </w:rPr>
      </w:pPr>
      <w:r>
        <w:rPr>
          <w:rFonts w:ascii="Calibri" w:hAnsi="Calibri" w:cs="Arial"/>
          <w:b/>
        </w:rPr>
        <w:t xml:space="preserve">Figure 8: Suturing of Atrial Cuffs. </w:t>
      </w:r>
      <w:r>
        <w:rPr>
          <w:rFonts w:ascii="Calibri" w:hAnsi="Calibri" w:cs="Arial"/>
        </w:rPr>
        <w:t xml:space="preserve"> After closing the coronary sinus and left atrial appendage to prevent thrombus formation, the atrial cuffs were trimmed and sutured carefully with running suture.</w:t>
      </w:r>
    </w:p>
    <w:p w14:paraId="0FFA030B" w14:textId="77777777" w:rsidR="001A654A" w:rsidRDefault="001A654A" w:rsidP="001A654A">
      <w:pPr>
        <w:spacing w:line="360" w:lineRule="auto"/>
        <w:rPr>
          <w:rFonts w:ascii="Calibri" w:hAnsi="Calibri" w:cs="Arial"/>
        </w:rPr>
      </w:pPr>
      <w:r>
        <w:rPr>
          <w:rFonts w:ascii="Calibri" w:hAnsi="Calibri" w:cs="Arial"/>
          <w:b/>
        </w:rPr>
        <w:t xml:space="preserve">Figure 9: Anastomosis of Outflow Grafts. </w:t>
      </w:r>
      <w:r>
        <w:rPr>
          <w:rFonts w:ascii="Calibri" w:hAnsi="Calibri" w:cs="Arial"/>
        </w:rPr>
        <w:t xml:space="preserve">Running suture was used to anastomose outflow grafts to the </w:t>
      </w:r>
      <w:proofErr w:type="spellStart"/>
      <w:r>
        <w:rPr>
          <w:rFonts w:ascii="Calibri" w:hAnsi="Calibri" w:cs="Arial"/>
        </w:rPr>
        <w:t>Ao</w:t>
      </w:r>
      <w:proofErr w:type="spellEnd"/>
      <w:r>
        <w:rPr>
          <w:rFonts w:ascii="Calibri" w:hAnsi="Calibri" w:cs="Arial"/>
        </w:rPr>
        <w:t xml:space="preserve"> and PA.</w:t>
      </w:r>
    </w:p>
    <w:p w14:paraId="055376C5" w14:textId="7D70EA6C" w:rsidR="001A654A" w:rsidRDefault="001A654A" w:rsidP="001A654A">
      <w:pPr>
        <w:spacing w:line="360" w:lineRule="auto"/>
        <w:rPr>
          <w:rFonts w:ascii="Calibri" w:hAnsi="Calibri" w:cs="Arial"/>
        </w:rPr>
      </w:pPr>
      <w:r>
        <w:rPr>
          <w:rFonts w:ascii="Calibri" w:hAnsi="Calibri" w:cs="Arial"/>
          <w:b/>
        </w:rPr>
        <w:t xml:space="preserve">Figure 10: Completed Anastomosed Outflow Grafts. </w:t>
      </w:r>
      <w:r>
        <w:rPr>
          <w:rFonts w:ascii="Calibri" w:hAnsi="Calibri" w:cs="Arial"/>
        </w:rPr>
        <w:t xml:space="preserve"> </w:t>
      </w:r>
      <w:r w:rsidR="00877AC4">
        <w:rPr>
          <w:rFonts w:ascii="Calibri" w:hAnsi="Calibri" w:cs="Arial"/>
        </w:rPr>
        <w:t>The TAH ventricles were brought into the field. The drivelines were passed through the skin</w:t>
      </w:r>
      <w:r>
        <w:rPr>
          <w:rFonts w:ascii="Calibri" w:hAnsi="Calibri" w:cs="Arial"/>
        </w:rPr>
        <w:t xml:space="preserve">. </w:t>
      </w:r>
    </w:p>
    <w:p w14:paraId="6E0018C3" w14:textId="77777777" w:rsidR="001A654A" w:rsidRDefault="001A654A" w:rsidP="001A654A">
      <w:pPr>
        <w:spacing w:line="360" w:lineRule="auto"/>
        <w:rPr>
          <w:rFonts w:ascii="Calibri" w:hAnsi="Calibri" w:cs="Arial"/>
        </w:rPr>
      </w:pPr>
      <w:r>
        <w:rPr>
          <w:rFonts w:ascii="Calibri" w:hAnsi="Calibri" w:cs="Arial"/>
          <w:b/>
        </w:rPr>
        <w:lastRenderedPageBreak/>
        <w:t xml:space="preserve">Figure 11: Attachment of Driveline Tunnels. </w:t>
      </w:r>
      <w:r>
        <w:rPr>
          <w:rFonts w:ascii="Calibri" w:hAnsi="Calibri" w:cs="Arial"/>
        </w:rPr>
        <w:t>Starting with the left side, the TAH was connected to the atrial cuff and then to the aorta.</w:t>
      </w:r>
    </w:p>
    <w:p w14:paraId="14C2EFB2" w14:textId="77777777" w:rsidR="001A654A" w:rsidRDefault="001A654A" w:rsidP="001A654A">
      <w:pPr>
        <w:spacing w:line="360" w:lineRule="auto"/>
        <w:rPr>
          <w:rFonts w:ascii="Calibri" w:hAnsi="Calibri" w:cs="Arial"/>
        </w:rPr>
      </w:pPr>
      <w:r>
        <w:rPr>
          <w:rFonts w:ascii="Calibri" w:hAnsi="Calibri" w:cs="Arial"/>
          <w:b/>
        </w:rPr>
        <w:t xml:space="preserve">Figure 12: </w:t>
      </w:r>
      <w:r>
        <w:rPr>
          <w:rFonts w:ascii="Calibri" w:hAnsi="Calibri" w:cs="Arial"/>
        </w:rPr>
        <w:t xml:space="preserve"> </w:t>
      </w:r>
      <w:r>
        <w:rPr>
          <w:rFonts w:ascii="Calibri" w:hAnsi="Calibri" w:cs="Arial"/>
          <w:b/>
        </w:rPr>
        <w:t xml:space="preserve">Release of Cross Clamp. </w:t>
      </w:r>
      <w:r>
        <w:rPr>
          <w:rFonts w:ascii="Calibri" w:hAnsi="Calibri" w:cs="Arial"/>
        </w:rPr>
        <w:t xml:space="preserve"> After the left TAH ventricle was connected to the left atrial cuff and the aorta, the outflow graft was connected to the system and the cross-clamp was released slowly.</w:t>
      </w:r>
    </w:p>
    <w:p w14:paraId="15724713" w14:textId="77777777" w:rsidR="001A654A" w:rsidRPr="00B17EEF" w:rsidRDefault="001A654A" w:rsidP="001A654A">
      <w:pPr>
        <w:spacing w:line="360" w:lineRule="auto"/>
        <w:rPr>
          <w:rFonts w:ascii="Calibri" w:hAnsi="Calibri" w:cs="Calibri"/>
        </w:rPr>
      </w:pPr>
      <w:r>
        <w:rPr>
          <w:rFonts w:ascii="Calibri" w:hAnsi="Calibri" w:cs="Arial"/>
          <w:b/>
        </w:rPr>
        <w:t xml:space="preserve">Figure 13: Final TAH position.  </w:t>
      </w:r>
      <w:r>
        <w:rPr>
          <w:rFonts w:ascii="Calibri" w:hAnsi="Calibri" w:cs="Arial"/>
        </w:rPr>
        <w:t>The TAH pumps were oriented in a parallel fashion to accommodate the TGA anatomy.</w:t>
      </w:r>
    </w:p>
    <w:p w14:paraId="52F188BF" w14:textId="77777777" w:rsidR="001716F4" w:rsidRDefault="001716F4" w:rsidP="001A654A">
      <w:pPr>
        <w:rPr>
          <w:rFonts w:ascii="Calibri" w:hAnsi="Calibri" w:cs="Calibri"/>
          <w:b/>
        </w:rPr>
      </w:pPr>
    </w:p>
    <w:p w14:paraId="5C1D5B59" w14:textId="77777777" w:rsidR="001A654A" w:rsidRDefault="001A654A" w:rsidP="001A654A">
      <w:pPr>
        <w:rPr>
          <w:rFonts w:ascii="Calibri" w:hAnsi="Calibri" w:cs="Arial"/>
          <w:bCs/>
          <w:i/>
          <w:color w:val="808080"/>
        </w:rPr>
      </w:pPr>
      <w:r w:rsidRPr="00510549">
        <w:rPr>
          <w:rFonts w:ascii="Calibri" w:hAnsi="Calibri" w:cs="Calibri"/>
          <w:b/>
        </w:rPr>
        <w:t>DISCUSSION</w:t>
      </w:r>
      <w:r w:rsidRPr="00510549">
        <w:rPr>
          <w:rFonts w:ascii="Calibri" w:hAnsi="Calibri" w:cs="Calibri"/>
          <w:b/>
          <w:bCs/>
        </w:rPr>
        <w:t>:</w:t>
      </w:r>
    </w:p>
    <w:p w14:paraId="6D464F0E" w14:textId="77777777" w:rsidR="001A654A" w:rsidRDefault="001A654A" w:rsidP="001A654A">
      <w:pPr>
        <w:rPr>
          <w:rFonts w:ascii="Calibri" w:hAnsi="Calibri" w:cs="Arial"/>
          <w:b/>
        </w:rPr>
      </w:pPr>
    </w:p>
    <w:p w14:paraId="3D53B13D" w14:textId="0323B2EE" w:rsidR="001A654A" w:rsidRDefault="001A654A" w:rsidP="001A654A">
      <w:pPr>
        <w:rPr>
          <w:rFonts w:ascii="Calibri" w:hAnsi="Calibri"/>
        </w:rPr>
      </w:pPr>
      <w:r>
        <w:rPr>
          <w:rFonts w:ascii="Calibri" w:hAnsi="Calibri"/>
        </w:rPr>
        <w:t xml:space="preserve">The </w:t>
      </w:r>
      <w:r w:rsidRPr="00F96A8F">
        <w:rPr>
          <w:rFonts w:ascii="Calibri" w:hAnsi="Calibri"/>
        </w:rPr>
        <w:t>TAH is designed as a bridge to cardiac</w:t>
      </w:r>
      <w:r>
        <w:rPr>
          <w:rFonts w:ascii="Calibri" w:hAnsi="Calibri"/>
        </w:rPr>
        <w:t xml:space="preserve"> transplant for patients with normally structured hearts.</w:t>
      </w:r>
      <w:r w:rsidRPr="00F96A8F">
        <w:rPr>
          <w:rFonts w:ascii="Calibri" w:hAnsi="Calibri"/>
        </w:rPr>
        <w:t xml:space="preserve">  </w:t>
      </w:r>
      <w:r>
        <w:rPr>
          <w:rFonts w:ascii="Calibri" w:hAnsi="Calibri"/>
        </w:rPr>
        <w:t xml:space="preserve">It enables patients to regain health and stamina as they await a donor heart. </w:t>
      </w:r>
      <w:r w:rsidRPr="00F96A8F">
        <w:rPr>
          <w:rFonts w:ascii="Calibri" w:hAnsi="Calibri" w:cs="Arial"/>
        </w:rPr>
        <w:t xml:space="preserve">Previously, patients with malformed hearts were not considered candidates for receiving a TAH due to the challenges presented by the unusual anatomy. </w:t>
      </w:r>
      <w:r>
        <w:rPr>
          <w:rFonts w:ascii="Calibri" w:hAnsi="Calibri" w:cs="Arial"/>
        </w:rPr>
        <w:t>This article highlights</w:t>
      </w:r>
      <w:r w:rsidRPr="00F96A8F">
        <w:rPr>
          <w:rFonts w:ascii="Calibri" w:hAnsi="Calibri" w:cs="Arial"/>
        </w:rPr>
        <w:t xml:space="preserve"> that </w:t>
      </w:r>
      <w:r>
        <w:rPr>
          <w:rFonts w:ascii="Calibri" w:hAnsi="Calibri" w:cs="Arial"/>
        </w:rPr>
        <w:t xml:space="preserve">the </w:t>
      </w:r>
      <w:r w:rsidRPr="00F96A8F">
        <w:rPr>
          <w:rFonts w:ascii="Calibri" w:hAnsi="Calibri" w:cs="Arial"/>
        </w:rPr>
        <w:t>TAH</w:t>
      </w:r>
      <w:r>
        <w:rPr>
          <w:rFonts w:ascii="Calibri" w:hAnsi="Calibri" w:cs="Arial"/>
        </w:rPr>
        <w:t>, with modification,</w:t>
      </w:r>
      <w:r w:rsidRPr="00F96A8F">
        <w:rPr>
          <w:rFonts w:ascii="Calibri" w:hAnsi="Calibri" w:cs="Arial"/>
        </w:rPr>
        <w:t xml:space="preserve"> is a viable option for patients with </w:t>
      </w:r>
      <w:r>
        <w:rPr>
          <w:rFonts w:ascii="Calibri" w:hAnsi="Calibri" w:cs="Arial"/>
        </w:rPr>
        <w:t>CCTGA</w:t>
      </w:r>
      <w:r w:rsidRPr="00F96A8F">
        <w:rPr>
          <w:rFonts w:ascii="Calibri" w:hAnsi="Calibri" w:cs="Arial"/>
        </w:rPr>
        <w:t xml:space="preserve">, a </w:t>
      </w:r>
      <w:r>
        <w:rPr>
          <w:rFonts w:ascii="Calibri" w:hAnsi="Calibri" w:cs="Arial"/>
        </w:rPr>
        <w:t xml:space="preserve">congenital </w:t>
      </w:r>
      <w:r w:rsidRPr="00F96A8F">
        <w:rPr>
          <w:rFonts w:ascii="Calibri" w:hAnsi="Calibri" w:cs="Arial"/>
        </w:rPr>
        <w:t xml:space="preserve">condition which features l-looped ventricles </w:t>
      </w:r>
      <w:r w:rsidR="00F00B8A">
        <w:rPr>
          <w:rFonts w:ascii="Calibri" w:hAnsi="Calibri" w:cs="Arial"/>
        </w:rPr>
        <w:t>and</w:t>
      </w:r>
      <w:r w:rsidRPr="00F96A8F">
        <w:rPr>
          <w:rFonts w:ascii="Calibri" w:hAnsi="Calibri" w:cs="Arial"/>
        </w:rPr>
        <w:t xml:space="preserve"> transposed great arteries</w:t>
      </w:r>
      <w:r w:rsidR="00F00B8A">
        <w:rPr>
          <w:rFonts w:ascii="Calibri" w:hAnsi="Calibri" w:cs="Arial"/>
        </w:rPr>
        <w:t xml:space="preserve"> in the setting of usual atrial arrangement</w:t>
      </w:r>
      <w:r w:rsidRPr="00F96A8F">
        <w:rPr>
          <w:rFonts w:ascii="Calibri" w:hAnsi="Calibri" w:cs="Arial"/>
        </w:rPr>
        <w:t xml:space="preserve">. </w:t>
      </w:r>
      <w:r>
        <w:rPr>
          <w:rFonts w:ascii="Calibri" w:hAnsi="Calibri" w:cs="Arial"/>
        </w:rPr>
        <w:t xml:space="preserve">Implanting the </w:t>
      </w:r>
      <w:r w:rsidRPr="00F96A8F">
        <w:rPr>
          <w:rFonts w:ascii="Calibri" w:hAnsi="Calibri" w:cs="Arial"/>
        </w:rPr>
        <w:t xml:space="preserve">TAH </w:t>
      </w:r>
      <w:r>
        <w:rPr>
          <w:rFonts w:ascii="Calibri" w:hAnsi="Calibri" w:cs="Arial"/>
        </w:rPr>
        <w:t>in a patient with CCTGA requires</w:t>
      </w:r>
      <w:r w:rsidRPr="00F96A8F">
        <w:rPr>
          <w:rFonts w:ascii="Calibri" w:hAnsi="Calibri" w:cs="Arial"/>
        </w:rPr>
        <w:t xml:space="preserve"> </w:t>
      </w:r>
      <w:r>
        <w:rPr>
          <w:rFonts w:ascii="Calibri" w:hAnsi="Calibri" w:cs="Arial"/>
        </w:rPr>
        <w:t>a technical modification, with</w:t>
      </w:r>
      <w:r w:rsidRPr="00F96A8F">
        <w:rPr>
          <w:rFonts w:ascii="Calibri" w:hAnsi="Calibri" w:cs="Arial"/>
        </w:rPr>
        <w:t xml:space="preserve"> the</w:t>
      </w:r>
      <w:r w:rsidRPr="00F96A8F">
        <w:rPr>
          <w:rFonts w:ascii="Calibri" w:hAnsi="Calibri"/>
        </w:rPr>
        <w:t xml:space="preserve"> right and left pumps implanted in a parallel orientation instead of the typical crossed arrangement. </w:t>
      </w:r>
    </w:p>
    <w:p w14:paraId="4EC35364" w14:textId="77777777" w:rsidR="001A654A" w:rsidRDefault="001A654A" w:rsidP="001A654A">
      <w:pPr>
        <w:rPr>
          <w:rFonts w:ascii="Calibri" w:hAnsi="Calibri"/>
        </w:rPr>
      </w:pPr>
    </w:p>
    <w:p w14:paraId="36630230" w14:textId="0B94137B" w:rsidR="001A654A" w:rsidRPr="00A20863" w:rsidRDefault="009664C8" w:rsidP="001A654A">
      <w:pPr>
        <w:rPr>
          <w:rFonts w:ascii="Calibri" w:hAnsi="Calibri"/>
        </w:rPr>
      </w:pPr>
      <w:r>
        <w:rPr>
          <w:rFonts w:ascii="Calibri" w:hAnsi="Calibri" w:cs="Arial"/>
        </w:rPr>
        <w:t>The report</w:t>
      </w:r>
      <w:r w:rsidR="001A654A">
        <w:rPr>
          <w:rFonts w:ascii="Calibri" w:hAnsi="Calibri" w:cs="Arial"/>
        </w:rPr>
        <w:t xml:space="preserve"> also demonstrates that </w:t>
      </w:r>
      <w:r>
        <w:rPr>
          <w:rFonts w:ascii="Calibri" w:hAnsi="Calibri" w:cs="Arial"/>
        </w:rPr>
        <w:t xml:space="preserve">the </w:t>
      </w:r>
      <w:r w:rsidR="001A654A">
        <w:rPr>
          <w:rFonts w:ascii="Calibri" w:hAnsi="Calibri" w:cs="Arial"/>
        </w:rPr>
        <w:t xml:space="preserve">TAH </w:t>
      </w:r>
      <w:r>
        <w:rPr>
          <w:rFonts w:ascii="Calibri" w:hAnsi="Calibri" w:cs="Arial"/>
        </w:rPr>
        <w:t>may provide</w:t>
      </w:r>
      <w:r w:rsidR="001A654A">
        <w:rPr>
          <w:rFonts w:ascii="Calibri" w:hAnsi="Calibri" w:cs="Arial"/>
        </w:rPr>
        <w:t xml:space="preserve"> </w:t>
      </w:r>
      <w:r w:rsidR="001A654A" w:rsidRPr="00F96A8F">
        <w:rPr>
          <w:rFonts w:ascii="Calibri" w:hAnsi="Calibri"/>
        </w:rPr>
        <w:t>a simpler solution</w:t>
      </w:r>
      <w:r w:rsidR="001A654A">
        <w:rPr>
          <w:rFonts w:ascii="Calibri" w:hAnsi="Calibri"/>
        </w:rPr>
        <w:t xml:space="preserve"> than placement of VADs</w:t>
      </w:r>
      <w:r w:rsidR="001A654A" w:rsidRPr="00F96A8F">
        <w:rPr>
          <w:rFonts w:ascii="Calibri" w:hAnsi="Calibri"/>
        </w:rPr>
        <w:t xml:space="preserve"> in critically ill patients with complex cardiac lesions</w:t>
      </w:r>
      <w:r w:rsidR="001A654A">
        <w:rPr>
          <w:rFonts w:ascii="Calibri" w:hAnsi="Calibri"/>
        </w:rPr>
        <w:t>. In this case</w:t>
      </w:r>
      <w:r w:rsidR="001A654A" w:rsidRPr="00F96A8F">
        <w:rPr>
          <w:rFonts w:ascii="Calibri" w:hAnsi="Calibri"/>
        </w:rPr>
        <w:t xml:space="preserve">, the patient had severe </w:t>
      </w:r>
      <w:r w:rsidR="001A654A">
        <w:rPr>
          <w:rFonts w:ascii="Calibri" w:hAnsi="Calibri"/>
        </w:rPr>
        <w:t>AI and obstruction</w:t>
      </w:r>
      <w:r w:rsidR="00F00B8A">
        <w:rPr>
          <w:rFonts w:ascii="Calibri" w:hAnsi="Calibri"/>
        </w:rPr>
        <w:t xml:space="preserve"> of a conduit between the LV and PA</w:t>
      </w:r>
      <w:r w:rsidR="001A654A">
        <w:rPr>
          <w:rFonts w:ascii="Calibri" w:hAnsi="Calibri"/>
        </w:rPr>
        <w:t xml:space="preserve">. The TAH was considered a better option than support with a VAD, which </w:t>
      </w:r>
      <w:r w:rsidR="001A654A" w:rsidRPr="00F96A8F">
        <w:rPr>
          <w:rFonts w:ascii="Calibri" w:hAnsi="Calibri"/>
        </w:rPr>
        <w:t xml:space="preserve">would have required multiple concomitant surgical procedures.  </w:t>
      </w:r>
      <w:r w:rsidR="001A654A">
        <w:rPr>
          <w:rFonts w:ascii="Calibri" w:hAnsi="Calibri"/>
        </w:rPr>
        <w:t>Th</w:t>
      </w:r>
      <w:r w:rsidR="001A654A" w:rsidRPr="00A20863">
        <w:rPr>
          <w:rFonts w:ascii="Calibri" w:hAnsi="Calibri"/>
        </w:rPr>
        <w:t xml:space="preserve">e patient in this case report was able to return home and regain health and strength prior to being successfully bridged to heart transplantation five months after receiving the TAH. </w:t>
      </w:r>
    </w:p>
    <w:p w14:paraId="0F57C3A2" w14:textId="77777777" w:rsidR="00E64A36" w:rsidRDefault="00E64A36" w:rsidP="001A654A">
      <w:pPr>
        <w:rPr>
          <w:rFonts w:ascii="Calibri" w:hAnsi="Calibri"/>
        </w:rPr>
      </w:pPr>
    </w:p>
    <w:p w14:paraId="34F8C950" w14:textId="28A00A4D" w:rsidR="00E952F7" w:rsidRPr="00E952F7" w:rsidRDefault="00E64A36" w:rsidP="00E952F7">
      <w:pPr>
        <w:autoSpaceDE w:val="0"/>
        <w:autoSpaceDN w:val="0"/>
        <w:adjustRightInd w:val="0"/>
        <w:rPr>
          <w:rFonts w:ascii="Calibri" w:hAnsi="Calibri"/>
          <w:color w:val="FF0000"/>
        </w:rPr>
      </w:pPr>
      <w:r w:rsidRPr="00066F15">
        <w:rPr>
          <w:rFonts w:ascii="Calibri" w:hAnsi="Calibri"/>
        </w:rPr>
        <w:t xml:space="preserve">With advances in medical and surgical treatment, increasing numbers of patients with CHD are surviving to adulthood. </w:t>
      </w:r>
      <w:r w:rsidR="007B05B2" w:rsidRPr="00066F15">
        <w:rPr>
          <w:rFonts w:ascii="Calibri" w:hAnsi="Calibri"/>
          <w:vertAlign w:val="superscript"/>
        </w:rPr>
        <w:t xml:space="preserve">11, 12 </w:t>
      </w:r>
      <w:r w:rsidR="008B5579" w:rsidRPr="00066F15">
        <w:rPr>
          <w:rFonts w:ascii="Calibri" w:hAnsi="Calibri"/>
        </w:rPr>
        <w:t>T</w:t>
      </w:r>
      <w:r w:rsidR="005E2917">
        <w:rPr>
          <w:rFonts w:ascii="Calibri" w:hAnsi="Calibri"/>
        </w:rPr>
        <w:t xml:space="preserve">he </w:t>
      </w:r>
      <w:r w:rsidR="008B5579" w:rsidRPr="00066F15">
        <w:rPr>
          <w:rFonts w:ascii="Calibri" w:hAnsi="Calibri"/>
        </w:rPr>
        <w:t>prevalence of adults with severe CHD increased 85% between 1985 and 2000</w:t>
      </w:r>
      <w:r w:rsidR="00947A1D" w:rsidRPr="00066F15">
        <w:rPr>
          <w:rFonts w:ascii="Calibri" w:hAnsi="Calibri"/>
        </w:rPr>
        <w:t>.</w:t>
      </w:r>
      <w:r w:rsidR="00066F15">
        <w:rPr>
          <w:rFonts w:ascii="Calibri" w:hAnsi="Calibri"/>
          <w:vertAlign w:val="superscript"/>
        </w:rPr>
        <w:t xml:space="preserve">12 </w:t>
      </w:r>
      <w:r w:rsidR="00462BE6" w:rsidRPr="00066F15">
        <w:rPr>
          <w:rFonts w:ascii="Calibri" w:hAnsi="Calibri"/>
        </w:rPr>
        <w:t>The population of adults with CHD now outnumbers that of children with CHD, and</w:t>
      </w:r>
      <w:r w:rsidR="00E952F7" w:rsidRPr="00066F15">
        <w:rPr>
          <w:rFonts w:ascii="Calibri" w:hAnsi="Calibri"/>
        </w:rPr>
        <w:t xml:space="preserve"> a significant </w:t>
      </w:r>
      <w:r w:rsidR="00462BE6" w:rsidRPr="00066F15">
        <w:rPr>
          <w:rFonts w:ascii="Calibri" w:hAnsi="Calibri"/>
        </w:rPr>
        <w:t>subset of this adult population has an i</w:t>
      </w:r>
      <w:r w:rsidR="00E952F7" w:rsidRPr="00066F15">
        <w:rPr>
          <w:rFonts w:ascii="Calibri" w:hAnsi="Calibri"/>
        </w:rPr>
        <w:t>ncreased risk of HF.</w:t>
      </w:r>
      <w:r w:rsidR="00E952F7" w:rsidRPr="00066F15">
        <w:rPr>
          <w:rFonts w:ascii="Calibri" w:hAnsi="Calibri"/>
          <w:vertAlign w:val="superscript"/>
        </w:rPr>
        <w:t>13</w:t>
      </w:r>
      <w:r w:rsidR="00E952F7" w:rsidRPr="00066F15">
        <w:rPr>
          <w:rFonts w:ascii="Calibri" w:hAnsi="Calibri"/>
        </w:rPr>
        <w:t xml:space="preserve"> As </w:t>
      </w:r>
      <w:r w:rsidR="00E952F7">
        <w:rPr>
          <w:rFonts w:ascii="Calibri" w:hAnsi="Calibri"/>
        </w:rPr>
        <w:t xml:space="preserve">demonstrated in this case, the TAH </w:t>
      </w:r>
      <w:r w:rsidR="00066F15">
        <w:rPr>
          <w:rFonts w:ascii="Calibri" w:hAnsi="Calibri"/>
        </w:rPr>
        <w:t>provides an additional option for CHD patients with HF.</w:t>
      </w:r>
      <w:r w:rsidR="00E952F7" w:rsidRPr="00A20863">
        <w:rPr>
          <w:rFonts w:ascii="Calibri" w:hAnsi="Calibri"/>
        </w:rPr>
        <w:t xml:space="preserve"> In the light of </w:t>
      </w:r>
      <w:r w:rsidR="00F865B1">
        <w:rPr>
          <w:rFonts w:ascii="Calibri" w:hAnsi="Calibri"/>
        </w:rPr>
        <w:t>the</w:t>
      </w:r>
      <w:r w:rsidR="00E952F7">
        <w:rPr>
          <w:rFonts w:ascii="Calibri" w:hAnsi="Calibri"/>
        </w:rPr>
        <w:t xml:space="preserve"> </w:t>
      </w:r>
      <w:r w:rsidR="00E952F7" w:rsidRPr="00A20863">
        <w:rPr>
          <w:rFonts w:ascii="Calibri" w:hAnsi="Calibri"/>
        </w:rPr>
        <w:t xml:space="preserve">increasing number of adult patients with HF due to congenital heart disease, this case should represent the beginning of the new era of mechanical circulatory support for those with malformed hearts. </w:t>
      </w:r>
    </w:p>
    <w:p w14:paraId="474FC306" w14:textId="77777777" w:rsidR="00E952F7" w:rsidRDefault="00E952F7" w:rsidP="00E952F7">
      <w:pPr>
        <w:autoSpaceDE w:val="0"/>
        <w:autoSpaceDN w:val="0"/>
        <w:adjustRightInd w:val="0"/>
        <w:rPr>
          <w:rFonts w:ascii="Calibri" w:hAnsi="Calibri"/>
        </w:rPr>
      </w:pPr>
    </w:p>
    <w:p w14:paraId="59F9A986" w14:textId="77777777" w:rsidR="001A654A" w:rsidRPr="00510549" w:rsidRDefault="001A654A" w:rsidP="001A654A">
      <w:pPr>
        <w:tabs>
          <w:tab w:val="left" w:pos="1770"/>
        </w:tabs>
        <w:rPr>
          <w:rFonts w:ascii="Calibri" w:hAnsi="Calibri" w:cs="Calibri"/>
        </w:rPr>
      </w:pPr>
      <w:r>
        <w:rPr>
          <w:rFonts w:ascii="Calibri" w:hAnsi="Calibri" w:cs="Calibri"/>
        </w:rPr>
        <w:tab/>
      </w:r>
    </w:p>
    <w:p w14:paraId="59E96C8B" w14:textId="77777777" w:rsidR="001A654A" w:rsidRDefault="001A654A" w:rsidP="001A654A">
      <w:pPr>
        <w:widowControl w:val="0"/>
        <w:autoSpaceDE w:val="0"/>
        <w:autoSpaceDN w:val="0"/>
        <w:adjustRightInd w:val="0"/>
        <w:rPr>
          <w:rFonts w:ascii="Calibri" w:hAnsi="Calibri" w:cs="Arial"/>
        </w:rPr>
      </w:pPr>
      <w:r w:rsidRPr="000B2F36">
        <w:rPr>
          <w:rFonts w:ascii="Calibri" w:hAnsi="Calibri" w:cs="Arial"/>
          <w:b/>
          <w:bCs/>
        </w:rPr>
        <w:t>ACKNOWLEDGMENTS:</w:t>
      </w:r>
    </w:p>
    <w:p w14:paraId="6AF5FBCB" w14:textId="77777777" w:rsidR="001A654A" w:rsidRPr="00510549" w:rsidRDefault="001A654A" w:rsidP="001A654A">
      <w:pPr>
        <w:widowControl w:val="0"/>
        <w:autoSpaceDE w:val="0"/>
        <w:autoSpaceDN w:val="0"/>
        <w:adjustRightInd w:val="0"/>
        <w:rPr>
          <w:rFonts w:ascii="Calibri" w:hAnsi="Calibri" w:cs="Calibri"/>
          <w:color w:val="000000"/>
        </w:rPr>
      </w:pPr>
    </w:p>
    <w:p w14:paraId="79C978C7" w14:textId="77777777" w:rsidR="001A654A" w:rsidRPr="00510549" w:rsidRDefault="001A654A" w:rsidP="001A654A">
      <w:pPr>
        <w:widowControl w:val="0"/>
        <w:autoSpaceDE w:val="0"/>
        <w:autoSpaceDN w:val="0"/>
        <w:adjustRightInd w:val="0"/>
        <w:rPr>
          <w:rFonts w:ascii="Calibri" w:hAnsi="Calibri" w:cs="Calibri"/>
          <w:color w:val="7F7F7F"/>
        </w:rPr>
      </w:pPr>
      <w:r w:rsidRPr="000B2F36">
        <w:rPr>
          <w:rFonts w:ascii="Calibri" w:hAnsi="Calibri" w:cs="Arial"/>
          <w:b/>
        </w:rPr>
        <w:t>DISCLOSURES:</w:t>
      </w:r>
    </w:p>
    <w:p w14:paraId="412B68FF" w14:textId="77777777" w:rsidR="001A654A" w:rsidRDefault="001A654A" w:rsidP="001A654A">
      <w:pPr>
        <w:rPr>
          <w:rFonts w:ascii="Calibri" w:hAnsi="Calibri" w:cs="Arial"/>
          <w:b/>
          <w:bCs/>
        </w:rPr>
      </w:pPr>
    </w:p>
    <w:p w14:paraId="3967DE79" w14:textId="77777777" w:rsidR="001A654A" w:rsidRPr="00E541D9" w:rsidRDefault="001A654A" w:rsidP="001A654A">
      <w:pPr>
        <w:rPr>
          <w:rFonts w:ascii="Calibri" w:hAnsi="Calibri" w:cs="Arial"/>
        </w:rPr>
      </w:pPr>
      <w:r w:rsidRPr="000B2F36">
        <w:rPr>
          <w:rFonts w:ascii="Calibri" w:hAnsi="Calibri" w:cs="Arial"/>
          <w:b/>
          <w:bCs/>
        </w:rPr>
        <w:lastRenderedPageBreak/>
        <w:t>REFERENCES</w:t>
      </w:r>
    </w:p>
    <w:p w14:paraId="60CE87A5" w14:textId="77777777" w:rsidR="001A654A" w:rsidRDefault="001A654A" w:rsidP="00C213DF">
      <w:pPr>
        <w:autoSpaceDE w:val="0"/>
        <w:autoSpaceDN w:val="0"/>
        <w:adjustRightInd w:val="0"/>
        <w:rPr>
          <w:rFonts w:ascii="Calibri" w:hAnsi="Calibri" w:cs="Arial"/>
        </w:rPr>
      </w:pPr>
    </w:p>
    <w:p w14:paraId="6E36ADEA" w14:textId="77777777" w:rsidR="00374DE2" w:rsidRPr="00DA0FAE" w:rsidRDefault="00374DE2" w:rsidP="00374DE2">
      <w:pPr>
        <w:shd w:val="clear" w:color="auto" w:fill="FFFFFF"/>
        <w:rPr>
          <w:rFonts w:asciiTheme="minorHAnsi" w:hAnsiTheme="minorHAnsi" w:cs="Arial"/>
        </w:rPr>
      </w:pPr>
      <w:r>
        <w:rPr>
          <w:rFonts w:asciiTheme="minorHAnsi" w:hAnsiTheme="minorHAnsi" w:cs="Arial"/>
        </w:rPr>
        <w:t xml:space="preserve">1. </w:t>
      </w:r>
      <w:hyperlink r:id="rId10" w:history="1">
        <w:r w:rsidRPr="00E145E3">
          <w:rPr>
            <w:rFonts w:asciiTheme="minorHAnsi" w:hAnsiTheme="minorHAnsi" w:cs="Arial"/>
          </w:rPr>
          <w:t>Kirsch</w:t>
        </w:r>
        <w:r>
          <w:rPr>
            <w:rFonts w:asciiTheme="minorHAnsi" w:hAnsiTheme="minorHAnsi" w:cs="Arial"/>
          </w:rPr>
          <w:t>,</w:t>
        </w:r>
        <w:r w:rsidRPr="00E145E3">
          <w:rPr>
            <w:rFonts w:asciiTheme="minorHAnsi" w:hAnsiTheme="minorHAnsi" w:cs="Arial"/>
          </w:rPr>
          <w:t xml:space="preserve"> M</w:t>
        </w:r>
        <w:r>
          <w:rPr>
            <w:rFonts w:asciiTheme="minorHAnsi" w:hAnsiTheme="minorHAnsi" w:cs="Arial"/>
          </w:rPr>
          <w:t xml:space="preserve">., </w:t>
        </w:r>
        <w:r>
          <w:rPr>
            <w:rFonts w:asciiTheme="minorHAnsi" w:hAnsiTheme="minorHAnsi" w:cs="Arial"/>
            <w:i/>
          </w:rPr>
          <w:t>et al.</w:t>
        </w:r>
      </w:hyperlink>
      <w:r w:rsidRPr="00DA0FAE">
        <w:rPr>
          <w:rFonts w:asciiTheme="minorHAnsi" w:hAnsiTheme="minorHAnsi" w:cs="Arial"/>
        </w:rPr>
        <w:t xml:space="preserve"> </w:t>
      </w:r>
      <w:proofErr w:type="spellStart"/>
      <w:r w:rsidRPr="00DA0FAE">
        <w:rPr>
          <w:rFonts w:asciiTheme="minorHAnsi" w:hAnsiTheme="minorHAnsi" w:cs="Arial"/>
        </w:rPr>
        <w:t>SynCardia</w:t>
      </w:r>
      <w:proofErr w:type="spellEnd"/>
      <w:r w:rsidRPr="00DA0FAE">
        <w:rPr>
          <w:rFonts w:asciiTheme="minorHAnsi" w:hAnsiTheme="minorHAnsi" w:cs="Arial"/>
        </w:rPr>
        <w:t xml:space="preserve"> temporary </w:t>
      </w:r>
      <w:r w:rsidRPr="00DA0FAE">
        <w:rPr>
          <w:rStyle w:val="highlight"/>
          <w:rFonts w:asciiTheme="minorHAnsi" w:hAnsiTheme="minorHAnsi" w:cs="Arial"/>
        </w:rPr>
        <w:t>total</w:t>
      </w:r>
      <w:r w:rsidRPr="00DA0FAE">
        <w:rPr>
          <w:rFonts w:asciiTheme="minorHAnsi" w:hAnsiTheme="minorHAnsi" w:cs="Arial"/>
        </w:rPr>
        <w:t xml:space="preserve"> </w:t>
      </w:r>
      <w:r w:rsidRPr="00DA0FAE">
        <w:rPr>
          <w:rStyle w:val="highlight"/>
          <w:rFonts w:asciiTheme="minorHAnsi" w:hAnsiTheme="minorHAnsi" w:cs="Arial"/>
        </w:rPr>
        <w:t>artificial heart</w:t>
      </w:r>
      <w:r w:rsidRPr="00DA0FAE">
        <w:rPr>
          <w:rFonts w:asciiTheme="minorHAnsi" w:hAnsiTheme="minorHAnsi" w:cs="Arial"/>
        </w:rPr>
        <w:t xml:space="preserve"> as bridge to transplantation: current results at la </w:t>
      </w:r>
      <w:proofErr w:type="spellStart"/>
      <w:r w:rsidRPr="00DA0FAE">
        <w:rPr>
          <w:rFonts w:asciiTheme="minorHAnsi" w:hAnsiTheme="minorHAnsi" w:cs="Arial"/>
        </w:rPr>
        <w:t>pitié</w:t>
      </w:r>
      <w:proofErr w:type="spellEnd"/>
      <w:r w:rsidRPr="00DA0FAE">
        <w:rPr>
          <w:rFonts w:asciiTheme="minorHAnsi" w:hAnsiTheme="minorHAnsi" w:cs="Arial"/>
        </w:rPr>
        <w:t xml:space="preserve"> hospital.</w:t>
      </w:r>
      <w:r>
        <w:rPr>
          <w:rFonts w:asciiTheme="minorHAnsi" w:hAnsiTheme="minorHAnsi" w:cs="Arial"/>
        </w:rPr>
        <w:t xml:space="preserve"> </w:t>
      </w:r>
      <w:r w:rsidRPr="00E145E3">
        <w:rPr>
          <w:rFonts w:asciiTheme="minorHAnsi" w:hAnsiTheme="minorHAnsi" w:cs="Arial"/>
          <w:i/>
        </w:rPr>
        <w:t xml:space="preserve">Ann </w:t>
      </w:r>
      <w:proofErr w:type="spellStart"/>
      <w:r w:rsidRPr="00E145E3">
        <w:rPr>
          <w:rFonts w:asciiTheme="minorHAnsi" w:hAnsiTheme="minorHAnsi" w:cs="Arial"/>
          <w:i/>
        </w:rPr>
        <w:t>Thorac</w:t>
      </w:r>
      <w:proofErr w:type="spellEnd"/>
      <w:r w:rsidRPr="00E145E3">
        <w:rPr>
          <w:rFonts w:asciiTheme="minorHAnsi" w:hAnsiTheme="minorHAnsi" w:cs="Arial"/>
          <w:i/>
        </w:rPr>
        <w:t xml:space="preserve"> Surg</w:t>
      </w:r>
      <w:r w:rsidRPr="00E145E3">
        <w:rPr>
          <w:rFonts w:asciiTheme="minorHAnsi" w:hAnsiTheme="minorHAnsi" w:cs="Arial"/>
        </w:rPr>
        <w:t xml:space="preserve">. </w:t>
      </w:r>
      <w:r w:rsidRPr="00E145E3">
        <w:rPr>
          <w:rFonts w:asciiTheme="minorHAnsi" w:hAnsiTheme="minorHAnsi" w:cs="Arial"/>
          <w:b/>
        </w:rPr>
        <w:t>95</w:t>
      </w:r>
      <w:r w:rsidR="00C213DF">
        <w:rPr>
          <w:rFonts w:asciiTheme="minorHAnsi" w:hAnsiTheme="minorHAnsi" w:cs="Arial"/>
        </w:rPr>
        <w:t xml:space="preserve">(5):1640-6. DOI: </w:t>
      </w:r>
      <w:r w:rsidRPr="00DA0FAE">
        <w:rPr>
          <w:rFonts w:asciiTheme="minorHAnsi" w:hAnsiTheme="minorHAnsi" w:cs="Arial"/>
        </w:rPr>
        <w:t>10.1016</w:t>
      </w:r>
      <w:r>
        <w:rPr>
          <w:rFonts w:asciiTheme="minorHAnsi" w:hAnsiTheme="minorHAnsi" w:cs="Arial"/>
        </w:rPr>
        <w:t>/j.athoracsur.2013.02.036, (2013).</w:t>
      </w:r>
    </w:p>
    <w:p w14:paraId="42BAD634" w14:textId="77777777" w:rsidR="00B71AEA" w:rsidRPr="00DA0FAE" w:rsidRDefault="00374DE2" w:rsidP="00B71AEA">
      <w:pPr>
        <w:shd w:val="clear" w:color="auto" w:fill="FFFFFF"/>
        <w:spacing w:before="240" w:after="120"/>
        <w:outlineLvl w:val="0"/>
        <w:rPr>
          <w:rFonts w:asciiTheme="minorHAnsi" w:hAnsiTheme="minorHAnsi" w:cs="Arial"/>
          <w:bCs/>
          <w:kern w:val="36"/>
        </w:rPr>
      </w:pPr>
      <w:r>
        <w:rPr>
          <w:rFonts w:asciiTheme="minorHAnsi" w:hAnsiTheme="minorHAnsi" w:cs="Arial"/>
        </w:rPr>
        <w:t>2</w:t>
      </w:r>
      <w:r w:rsidR="00B71AEA" w:rsidRPr="00DA0FAE">
        <w:rPr>
          <w:rFonts w:asciiTheme="minorHAnsi" w:hAnsiTheme="minorHAnsi" w:cs="Arial"/>
        </w:rPr>
        <w:t xml:space="preserve">. Copeland, J., </w:t>
      </w:r>
      <w:r w:rsidR="00B71AEA" w:rsidRPr="00DA0FAE">
        <w:rPr>
          <w:rFonts w:asciiTheme="minorHAnsi" w:hAnsiTheme="minorHAnsi" w:cs="Arial"/>
          <w:i/>
        </w:rPr>
        <w:t xml:space="preserve">et al. </w:t>
      </w:r>
      <w:r w:rsidR="00B71AEA" w:rsidRPr="00DA0FAE">
        <w:rPr>
          <w:rFonts w:asciiTheme="minorHAnsi" w:hAnsiTheme="minorHAnsi" w:cs="Arial"/>
          <w:bCs/>
          <w:kern w:val="36"/>
        </w:rPr>
        <w:t>Total artificial hearts: bridge to transplantation</w:t>
      </w:r>
      <w:r w:rsidR="00B71AEA" w:rsidRPr="007B05B2">
        <w:rPr>
          <w:rFonts w:asciiTheme="minorHAnsi" w:hAnsiTheme="minorHAnsi" w:cs="Arial"/>
          <w:bCs/>
          <w:kern w:val="36"/>
        </w:rPr>
        <w:t xml:space="preserve">. </w:t>
      </w:r>
      <w:hyperlink r:id="rId11" w:tooltip="Cardiology clinics." w:history="1">
        <w:proofErr w:type="spellStart"/>
        <w:r w:rsidR="00B71AEA" w:rsidRPr="007B05B2">
          <w:rPr>
            <w:rFonts w:asciiTheme="minorHAnsi" w:hAnsiTheme="minorHAnsi" w:cs="Arial"/>
            <w:i/>
          </w:rPr>
          <w:t>Cardiol</w:t>
        </w:r>
        <w:proofErr w:type="spellEnd"/>
        <w:r w:rsidR="00B71AEA" w:rsidRPr="007B05B2">
          <w:rPr>
            <w:rFonts w:asciiTheme="minorHAnsi" w:hAnsiTheme="minorHAnsi" w:cs="Arial"/>
            <w:i/>
          </w:rPr>
          <w:t xml:space="preserve"> </w:t>
        </w:r>
        <w:proofErr w:type="spellStart"/>
        <w:r w:rsidR="00B71AEA" w:rsidRPr="007B05B2">
          <w:rPr>
            <w:rFonts w:asciiTheme="minorHAnsi" w:hAnsiTheme="minorHAnsi" w:cs="Arial"/>
            <w:i/>
          </w:rPr>
          <w:t>Clin</w:t>
        </w:r>
        <w:proofErr w:type="spellEnd"/>
        <w:r w:rsidR="00B71AEA" w:rsidRPr="007B05B2">
          <w:rPr>
            <w:rFonts w:asciiTheme="minorHAnsi" w:hAnsiTheme="minorHAnsi" w:cs="Arial"/>
          </w:rPr>
          <w:t>.</w:t>
        </w:r>
      </w:hyperlink>
      <w:r w:rsidR="00B71AEA" w:rsidRPr="00DA0FAE">
        <w:rPr>
          <w:rFonts w:asciiTheme="minorHAnsi" w:hAnsiTheme="minorHAnsi" w:cs="Arial"/>
        </w:rPr>
        <w:t xml:space="preserve">, </w:t>
      </w:r>
      <w:r w:rsidR="00B71AEA" w:rsidRPr="00DA0FAE">
        <w:rPr>
          <w:rFonts w:asciiTheme="minorHAnsi" w:hAnsiTheme="minorHAnsi" w:cs="Arial"/>
          <w:b/>
        </w:rPr>
        <w:t>21</w:t>
      </w:r>
      <w:r w:rsidR="00B71AEA" w:rsidRPr="00DA0FAE">
        <w:rPr>
          <w:rFonts w:asciiTheme="minorHAnsi" w:hAnsiTheme="minorHAnsi" w:cs="Arial"/>
        </w:rPr>
        <w:t xml:space="preserve">(1), 101-13, (2003).   </w:t>
      </w:r>
    </w:p>
    <w:p w14:paraId="14B86DD2" w14:textId="77777777" w:rsidR="00C87900" w:rsidRDefault="00C87900" w:rsidP="001A654A">
      <w:pPr>
        <w:autoSpaceDE w:val="0"/>
        <w:autoSpaceDN w:val="0"/>
        <w:adjustRightInd w:val="0"/>
        <w:rPr>
          <w:rFonts w:asciiTheme="minorHAnsi" w:hAnsiTheme="minorHAnsi" w:cs="Arial"/>
        </w:rPr>
      </w:pPr>
    </w:p>
    <w:p w14:paraId="0259DE78" w14:textId="77777777" w:rsidR="000D1021" w:rsidRDefault="00FD7B8F" w:rsidP="00C213DF">
      <w:pPr>
        <w:shd w:val="clear" w:color="auto" w:fill="FFFFFF"/>
        <w:rPr>
          <w:rFonts w:asciiTheme="minorHAnsi" w:hAnsiTheme="minorHAnsi" w:cs="Arial"/>
        </w:rPr>
      </w:pPr>
      <w:r>
        <w:rPr>
          <w:rFonts w:asciiTheme="minorHAnsi" w:hAnsiTheme="minorHAnsi" w:cs="Arial"/>
        </w:rPr>
        <w:t xml:space="preserve">3. </w:t>
      </w:r>
      <w:proofErr w:type="spellStart"/>
      <w:r w:rsidRPr="00FD7B8F">
        <w:rPr>
          <w:rFonts w:asciiTheme="minorHAnsi" w:hAnsiTheme="minorHAnsi" w:cs="Arial"/>
        </w:rPr>
        <w:t>Roussel</w:t>
      </w:r>
      <w:proofErr w:type="spellEnd"/>
      <w:r w:rsidRPr="00FD7B8F">
        <w:rPr>
          <w:rFonts w:asciiTheme="minorHAnsi" w:hAnsiTheme="minorHAnsi" w:cs="Arial"/>
        </w:rPr>
        <w:t>, J.</w:t>
      </w:r>
      <w:r>
        <w:rPr>
          <w:rFonts w:asciiTheme="minorHAnsi" w:hAnsiTheme="minorHAnsi" w:cs="Arial"/>
        </w:rPr>
        <w:t xml:space="preserve">, </w:t>
      </w:r>
      <w:r>
        <w:rPr>
          <w:rFonts w:asciiTheme="minorHAnsi" w:hAnsiTheme="minorHAnsi" w:cs="Arial"/>
          <w:i/>
        </w:rPr>
        <w:t>et al.</w:t>
      </w:r>
      <w:r w:rsidRPr="00FD7B8F">
        <w:rPr>
          <w:rFonts w:asciiTheme="minorHAnsi" w:hAnsiTheme="minorHAnsi" w:cs="Arial"/>
        </w:rPr>
        <w:t xml:space="preserve"> </w:t>
      </w:r>
      <w:proofErr w:type="spellStart"/>
      <w:r w:rsidRPr="00FD7B8F">
        <w:rPr>
          <w:rFonts w:asciiTheme="minorHAnsi" w:hAnsiTheme="minorHAnsi" w:cs="Arial"/>
        </w:rPr>
        <w:t>CardioWest</w:t>
      </w:r>
      <w:proofErr w:type="spellEnd"/>
      <w:r w:rsidRPr="00FD7B8F">
        <w:rPr>
          <w:rFonts w:asciiTheme="minorHAnsi" w:hAnsiTheme="minorHAnsi" w:cs="Arial"/>
        </w:rPr>
        <w:t xml:space="preserve"> (</w:t>
      </w:r>
      <w:proofErr w:type="spellStart"/>
      <w:r w:rsidRPr="00FD7B8F">
        <w:rPr>
          <w:rFonts w:asciiTheme="minorHAnsi" w:hAnsiTheme="minorHAnsi" w:cs="Arial"/>
        </w:rPr>
        <w:t>Jarvik</w:t>
      </w:r>
      <w:proofErr w:type="spellEnd"/>
      <w:r w:rsidRPr="00FD7B8F">
        <w:rPr>
          <w:rFonts w:asciiTheme="minorHAnsi" w:hAnsiTheme="minorHAnsi" w:cs="Arial"/>
        </w:rPr>
        <w:t xml:space="preserve">) </w:t>
      </w:r>
      <w:r w:rsidRPr="00FD7B8F">
        <w:rPr>
          <w:rStyle w:val="highlight"/>
          <w:rFonts w:asciiTheme="minorHAnsi" w:hAnsiTheme="minorHAnsi" w:cs="Arial"/>
        </w:rPr>
        <w:t>total</w:t>
      </w:r>
      <w:r w:rsidRPr="00FD7B8F">
        <w:rPr>
          <w:rFonts w:asciiTheme="minorHAnsi" w:hAnsiTheme="minorHAnsi" w:cs="Arial"/>
        </w:rPr>
        <w:t xml:space="preserve"> </w:t>
      </w:r>
      <w:r w:rsidRPr="00FD7B8F">
        <w:rPr>
          <w:rStyle w:val="highlight"/>
          <w:rFonts w:asciiTheme="minorHAnsi" w:hAnsiTheme="minorHAnsi" w:cs="Arial"/>
        </w:rPr>
        <w:t>artificial heart</w:t>
      </w:r>
      <w:r w:rsidRPr="00FD7B8F">
        <w:rPr>
          <w:rFonts w:asciiTheme="minorHAnsi" w:hAnsiTheme="minorHAnsi" w:cs="Arial"/>
        </w:rPr>
        <w:t>: a single-center experience with 42 patients</w:t>
      </w:r>
      <w:r w:rsidRPr="00FD7B8F">
        <w:rPr>
          <w:rFonts w:asciiTheme="minorHAnsi" w:hAnsiTheme="minorHAnsi" w:cs="Arial"/>
          <w:i/>
        </w:rPr>
        <w:t xml:space="preserve">. </w:t>
      </w:r>
      <w:hyperlink r:id="rId12" w:tooltip="The Annals of thoracic surgery." w:history="1">
        <w:r w:rsidRPr="00FD7B8F">
          <w:rPr>
            <w:rFonts w:asciiTheme="minorHAnsi" w:hAnsiTheme="minorHAnsi" w:cs="Arial"/>
            <w:i/>
          </w:rPr>
          <w:t xml:space="preserve">Ann </w:t>
        </w:r>
        <w:proofErr w:type="spellStart"/>
        <w:r w:rsidRPr="00FD7B8F">
          <w:rPr>
            <w:rFonts w:asciiTheme="minorHAnsi" w:hAnsiTheme="minorHAnsi" w:cs="Arial"/>
            <w:i/>
          </w:rPr>
          <w:t>Thorac</w:t>
        </w:r>
        <w:proofErr w:type="spellEnd"/>
        <w:r w:rsidRPr="00FD7B8F">
          <w:rPr>
            <w:rFonts w:asciiTheme="minorHAnsi" w:hAnsiTheme="minorHAnsi" w:cs="Arial"/>
            <w:i/>
          </w:rPr>
          <w:t xml:space="preserve"> Surg.</w:t>
        </w:r>
      </w:hyperlink>
      <w:r w:rsidRPr="00FD7B8F">
        <w:rPr>
          <w:rFonts w:asciiTheme="minorHAnsi" w:hAnsiTheme="minorHAnsi" w:cs="Arial"/>
          <w:b/>
        </w:rPr>
        <w:t xml:space="preserve"> 87</w:t>
      </w:r>
      <w:r>
        <w:rPr>
          <w:rFonts w:asciiTheme="minorHAnsi" w:hAnsiTheme="minorHAnsi" w:cs="Arial"/>
          <w:b/>
        </w:rPr>
        <w:t xml:space="preserve"> </w:t>
      </w:r>
      <w:r>
        <w:rPr>
          <w:rFonts w:asciiTheme="minorHAnsi" w:hAnsiTheme="minorHAnsi" w:cs="Arial"/>
        </w:rPr>
        <w:t>(1), 124-9. DOI</w:t>
      </w:r>
      <w:r w:rsidRPr="00FD7B8F">
        <w:rPr>
          <w:rFonts w:asciiTheme="minorHAnsi" w:hAnsiTheme="minorHAnsi" w:cs="Arial"/>
        </w:rPr>
        <w:t>: 1</w:t>
      </w:r>
      <w:r>
        <w:rPr>
          <w:rFonts w:asciiTheme="minorHAnsi" w:hAnsiTheme="minorHAnsi" w:cs="Arial"/>
        </w:rPr>
        <w:t>0.1016/j.athoracsur.2008.09.048, (</w:t>
      </w:r>
      <w:r w:rsidRPr="00FD7B8F">
        <w:rPr>
          <w:rFonts w:asciiTheme="minorHAnsi" w:hAnsiTheme="minorHAnsi" w:cs="Arial"/>
        </w:rPr>
        <w:t>2009</w:t>
      </w:r>
      <w:r>
        <w:rPr>
          <w:rFonts w:asciiTheme="minorHAnsi" w:hAnsiTheme="minorHAnsi" w:cs="Arial"/>
        </w:rPr>
        <w:t>).</w:t>
      </w:r>
    </w:p>
    <w:p w14:paraId="4CB85884" w14:textId="2B7379E4" w:rsidR="00FD7B8F" w:rsidRPr="00122F17" w:rsidRDefault="00FD7B8F" w:rsidP="00122F17">
      <w:pPr>
        <w:pStyle w:val="Heading1"/>
        <w:shd w:val="clear" w:color="auto" w:fill="FFFFFF"/>
        <w:rPr>
          <w:rFonts w:asciiTheme="minorHAnsi" w:hAnsiTheme="minorHAnsi" w:cs="Arial"/>
          <w:b w:val="0"/>
          <w:color w:val="auto"/>
          <w:sz w:val="24"/>
          <w:szCs w:val="24"/>
        </w:rPr>
      </w:pPr>
      <w:r w:rsidRPr="001706AD">
        <w:rPr>
          <w:rFonts w:asciiTheme="minorHAnsi" w:hAnsiTheme="minorHAnsi" w:cs="Arial"/>
          <w:b w:val="0"/>
          <w:color w:val="auto"/>
          <w:sz w:val="24"/>
          <w:szCs w:val="24"/>
        </w:rPr>
        <w:t xml:space="preserve">4. </w:t>
      </w:r>
      <w:hyperlink r:id="rId13" w:history="1">
        <w:proofErr w:type="spellStart"/>
        <w:r w:rsidR="001706AD" w:rsidRPr="001706AD">
          <w:rPr>
            <w:rFonts w:asciiTheme="minorHAnsi" w:hAnsiTheme="minorHAnsi" w:cs="Arial"/>
            <w:b w:val="0"/>
            <w:color w:val="auto"/>
            <w:sz w:val="24"/>
            <w:szCs w:val="24"/>
          </w:rPr>
          <w:t>Slepian</w:t>
        </w:r>
        <w:proofErr w:type="spellEnd"/>
        <w:r w:rsidR="001706AD">
          <w:rPr>
            <w:rFonts w:asciiTheme="minorHAnsi" w:hAnsiTheme="minorHAnsi" w:cs="Arial"/>
            <w:b w:val="0"/>
            <w:color w:val="auto"/>
            <w:sz w:val="24"/>
            <w:szCs w:val="24"/>
          </w:rPr>
          <w:t>,</w:t>
        </w:r>
        <w:r w:rsidR="001706AD" w:rsidRPr="001706AD">
          <w:rPr>
            <w:rFonts w:asciiTheme="minorHAnsi" w:hAnsiTheme="minorHAnsi" w:cs="Arial"/>
            <w:b w:val="0"/>
            <w:color w:val="auto"/>
            <w:sz w:val="24"/>
            <w:szCs w:val="24"/>
          </w:rPr>
          <w:t xml:space="preserve"> M</w:t>
        </w:r>
        <w:r w:rsidR="001706AD">
          <w:rPr>
            <w:rFonts w:asciiTheme="minorHAnsi" w:hAnsiTheme="minorHAnsi" w:cs="Arial"/>
            <w:b w:val="0"/>
            <w:color w:val="auto"/>
            <w:sz w:val="24"/>
            <w:szCs w:val="24"/>
          </w:rPr>
          <w:t>.,</w:t>
        </w:r>
      </w:hyperlink>
      <w:r w:rsidR="001706AD" w:rsidRPr="001706AD">
        <w:rPr>
          <w:rFonts w:asciiTheme="minorHAnsi" w:hAnsiTheme="minorHAnsi" w:cs="Arial"/>
          <w:b w:val="0"/>
          <w:color w:val="auto"/>
          <w:sz w:val="24"/>
          <w:szCs w:val="24"/>
        </w:rPr>
        <w:t xml:space="preserve">  </w:t>
      </w:r>
      <w:hyperlink r:id="rId14" w:history="1">
        <w:proofErr w:type="spellStart"/>
        <w:r w:rsidR="001706AD" w:rsidRPr="001706AD">
          <w:rPr>
            <w:rFonts w:asciiTheme="minorHAnsi" w:hAnsiTheme="minorHAnsi" w:cs="Arial"/>
            <w:b w:val="0"/>
            <w:color w:val="auto"/>
            <w:sz w:val="24"/>
            <w:szCs w:val="24"/>
          </w:rPr>
          <w:t>Alemu</w:t>
        </w:r>
        <w:proofErr w:type="spellEnd"/>
        <w:r w:rsidR="001706AD">
          <w:rPr>
            <w:rFonts w:asciiTheme="minorHAnsi" w:hAnsiTheme="minorHAnsi" w:cs="Arial"/>
            <w:b w:val="0"/>
            <w:color w:val="auto"/>
            <w:sz w:val="24"/>
            <w:szCs w:val="24"/>
          </w:rPr>
          <w:t xml:space="preserve">, </w:t>
        </w:r>
        <w:r w:rsidR="001706AD" w:rsidRPr="001706AD">
          <w:rPr>
            <w:rFonts w:asciiTheme="minorHAnsi" w:hAnsiTheme="minorHAnsi" w:cs="Arial"/>
            <w:b w:val="0"/>
            <w:color w:val="auto"/>
            <w:sz w:val="24"/>
            <w:szCs w:val="24"/>
          </w:rPr>
          <w:t>Y</w:t>
        </w:r>
      </w:hyperlink>
      <w:r w:rsidR="001706AD">
        <w:rPr>
          <w:rFonts w:asciiTheme="minorHAnsi" w:hAnsiTheme="minorHAnsi" w:cs="Arial"/>
          <w:b w:val="0"/>
          <w:color w:val="auto"/>
          <w:sz w:val="24"/>
          <w:szCs w:val="24"/>
        </w:rPr>
        <w:t>.</w:t>
      </w:r>
      <w:r w:rsidR="001706AD" w:rsidRPr="001706AD">
        <w:rPr>
          <w:rFonts w:asciiTheme="minorHAnsi" w:hAnsiTheme="minorHAnsi" w:cs="Arial"/>
          <w:b w:val="0"/>
          <w:color w:val="auto"/>
          <w:sz w:val="24"/>
          <w:szCs w:val="24"/>
        </w:rPr>
        <w:t xml:space="preserve">, </w:t>
      </w:r>
      <w:hyperlink r:id="rId15" w:history="1">
        <w:proofErr w:type="spellStart"/>
        <w:r w:rsidR="001706AD" w:rsidRPr="001706AD">
          <w:rPr>
            <w:rFonts w:asciiTheme="minorHAnsi" w:hAnsiTheme="minorHAnsi" w:cs="Arial"/>
            <w:b w:val="0"/>
            <w:color w:val="auto"/>
            <w:sz w:val="24"/>
            <w:szCs w:val="24"/>
          </w:rPr>
          <w:t>Soares</w:t>
        </w:r>
        <w:proofErr w:type="spellEnd"/>
        <w:r w:rsidR="001706AD" w:rsidRPr="001706AD">
          <w:rPr>
            <w:rFonts w:asciiTheme="minorHAnsi" w:hAnsiTheme="minorHAnsi" w:cs="Arial"/>
            <w:b w:val="0"/>
            <w:color w:val="auto"/>
            <w:sz w:val="24"/>
            <w:szCs w:val="24"/>
          </w:rPr>
          <w:t xml:space="preserve"> J</w:t>
        </w:r>
        <w:r w:rsidR="001706AD">
          <w:rPr>
            <w:rFonts w:asciiTheme="minorHAnsi" w:hAnsiTheme="minorHAnsi" w:cs="Arial"/>
            <w:b w:val="0"/>
            <w:color w:val="auto"/>
            <w:sz w:val="24"/>
            <w:szCs w:val="24"/>
          </w:rPr>
          <w:t>.</w:t>
        </w:r>
      </w:hyperlink>
      <w:r w:rsidR="001706AD" w:rsidRPr="001706AD">
        <w:rPr>
          <w:rFonts w:asciiTheme="minorHAnsi" w:hAnsiTheme="minorHAnsi" w:cs="Arial"/>
          <w:b w:val="0"/>
          <w:color w:val="auto"/>
          <w:sz w:val="24"/>
          <w:szCs w:val="24"/>
        </w:rPr>
        <w:t xml:space="preserve">, </w:t>
      </w:r>
      <w:hyperlink r:id="rId16" w:history="1">
        <w:r w:rsidR="001706AD" w:rsidRPr="001706AD">
          <w:rPr>
            <w:rFonts w:asciiTheme="minorHAnsi" w:hAnsiTheme="minorHAnsi" w:cs="Arial"/>
            <w:b w:val="0"/>
            <w:color w:val="auto"/>
            <w:sz w:val="24"/>
            <w:szCs w:val="24"/>
          </w:rPr>
          <w:t>Smith</w:t>
        </w:r>
        <w:r w:rsidR="001706AD">
          <w:rPr>
            <w:rFonts w:asciiTheme="minorHAnsi" w:hAnsiTheme="minorHAnsi" w:cs="Arial"/>
            <w:b w:val="0"/>
            <w:color w:val="auto"/>
            <w:sz w:val="24"/>
            <w:szCs w:val="24"/>
          </w:rPr>
          <w:t>,</w:t>
        </w:r>
        <w:r w:rsidR="001706AD" w:rsidRPr="001706AD">
          <w:rPr>
            <w:rFonts w:asciiTheme="minorHAnsi" w:hAnsiTheme="minorHAnsi" w:cs="Arial"/>
            <w:b w:val="0"/>
            <w:color w:val="auto"/>
            <w:sz w:val="24"/>
            <w:szCs w:val="24"/>
          </w:rPr>
          <w:t xml:space="preserve"> R</w:t>
        </w:r>
        <w:r w:rsidR="001706AD">
          <w:rPr>
            <w:rFonts w:asciiTheme="minorHAnsi" w:hAnsiTheme="minorHAnsi" w:cs="Arial"/>
            <w:b w:val="0"/>
            <w:color w:val="auto"/>
            <w:sz w:val="24"/>
            <w:szCs w:val="24"/>
          </w:rPr>
          <w:t>.</w:t>
        </w:r>
      </w:hyperlink>
      <w:r w:rsidR="001706AD" w:rsidRPr="001706AD">
        <w:rPr>
          <w:rFonts w:asciiTheme="minorHAnsi" w:hAnsiTheme="minorHAnsi" w:cs="Arial"/>
          <w:b w:val="0"/>
          <w:color w:val="auto"/>
          <w:sz w:val="24"/>
          <w:szCs w:val="24"/>
        </w:rPr>
        <w:t xml:space="preserve">, </w:t>
      </w:r>
      <w:hyperlink r:id="rId17" w:history="1">
        <w:proofErr w:type="spellStart"/>
        <w:r w:rsidR="001706AD" w:rsidRPr="001706AD">
          <w:rPr>
            <w:rFonts w:asciiTheme="minorHAnsi" w:hAnsiTheme="minorHAnsi" w:cs="Arial"/>
            <w:b w:val="0"/>
            <w:color w:val="auto"/>
            <w:sz w:val="24"/>
            <w:szCs w:val="24"/>
          </w:rPr>
          <w:t>Einav</w:t>
        </w:r>
        <w:proofErr w:type="spellEnd"/>
        <w:r w:rsidR="001706AD">
          <w:rPr>
            <w:rFonts w:asciiTheme="minorHAnsi" w:hAnsiTheme="minorHAnsi" w:cs="Arial"/>
            <w:b w:val="0"/>
            <w:color w:val="auto"/>
            <w:sz w:val="24"/>
            <w:szCs w:val="24"/>
          </w:rPr>
          <w:t>,</w:t>
        </w:r>
        <w:r w:rsidR="001706AD" w:rsidRPr="001706AD">
          <w:rPr>
            <w:rFonts w:asciiTheme="minorHAnsi" w:hAnsiTheme="minorHAnsi" w:cs="Arial"/>
            <w:b w:val="0"/>
            <w:color w:val="auto"/>
            <w:sz w:val="24"/>
            <w:szCs w:val="24"/>
          </w:rPr>
          <w:t xml:space="preserve"> S</w:t>
        </w:r>
      </w:hyperlink>
      <w:r w:rsidR="001706AD">
        <w:rPr>
          <w:rFonts w:asciiTheme="minorHAnsi" w:hAnsiTheme="minorHAnsi" w:cs="Arial"/>
          <w:b w:val="0"/>
          <w:color w:val="auto"/>
          <w:sz w:val="24"/>
          <w:szCs w:val="24"/>
        </w:rPr>
        <w:t>.</w:t>
      </w:r>
      <w:r w:rsidR="001706AD" w:rsidRPr="001706AD">
        <w:rPr>
          <w:rFonts w:asciiTheme="minorHAnsi" w:hAnsiTheme="minorHAnsi" w:cs="Arial"/>
          <w:b w:val="0"/>
          <w:color w:val="auto"/>
          <w:sz w:val="24"/>
          <w:szCs w:val="24"/>
        </w:rPr>
        <w:t xml:space="preserve">, </w:t>
      </w:r>
      <w:hyperlink r:id="rId18" w:history="1">
        <w:r w:rsidR="001706AD" w:rsidRPr="001706AD">
          <w:rPr>
            <w:rFonts w:asciiTheme="minorHAnsi" w:hAnsiTheme="minorHAnsi" w:cs="Arial"/>
            <w:b w:val="0"/>
            <w:color w:val="auto"/>
            <w:sz w:val="24"/>
            <w:szCs w:val="24"/>
          </w:rPr>
          <w:t>Bluestein</w:t>
        </w:r>
        <w:r w:rsidR="001706AD">
          <w:rPr>
            <w:rFonts w:asciiTheme="minorHAnsi" w:hAnsiTheme="minorHAnsi" w:cs="Arial"/>
            <w:b w:val="0"/>
            <w:color w:val="auto"/>
            <w:sz w:val="24"/>
            <w:szCs w:val="24"/>
          </w:rPr>
          <w:t>,</w:t>
        </w:r>
        <w:r w:rsidR="001706AD" w:rsidRPr="001706AD">
          <w:rPr>
            <w:rFonts w:asciiTheme="minorHAnsi" w:hAnsiTheme="minorHAnsi" w:cs="Arial"/>
            <w:b w:val="0"/>
            <w:color w:val="auto"/>
            <w:sz w:val="24"/>
            <w:szCs w:val="24"/>
          </w:rPr>
          <w:t xml:space="preserve"> D</w:t>
        </w:r>
      </w:hyperlink>
      <w:r w:rsidR="001706AD" w:rsidRPr="001706AD">
        <w:rPr>
          <w:rFonts w:asciiTheme="minorHAnsi" w:hAnsiTheme="minorHAnsi" w:cs="Arial"/>
          <w:b w:val="0"/>
          <w:color w:val="auto"/>
          <w:sz w:val="24"/>
          <w:szCs w:val="24"/>
        </w:rPr>
        <w:t xml:space="preserve">. The </w:t>
      </w:r>
      <w:proofErr w:type="spellStart"/>
      <w:r w:rsidR="001706AD" w:rsidRPr="001706AD">
        <w:rPr>
          <w:rFonts w:asciiTheme="minorHAnsi" w:hAnsiTheme="minorHAnsi" w:cs="Arial"/>
          <w:b w:val="0"/>
          <w:color w:val="auto"/>
          <w:sz w:val="24"/>
          <w:szCs w:val="24"/>
        </w:rPr>
        <w:t>Syncardia</w:t>
      </w:r>
      <w:proofErr w:type="spellEnd"/>
      <w:r w:rsidR="009E2785">
        <w:rPr>
          <w:rFonts w:asciiTheme="minorHAnsi" w:hAnsiTheme="minorHAnsi" w:cs="Arial"/>
          <w:b w:val="0"/>
          <w:color w:val="auto"/>
          <w:sz w:val="24"/>
          <w:szCs w:val="24"/>
        </w:rPr>
        <w:t xml:space="preserve"> </w:t>
      </w:r>
      <w:r w:rsidR="001706AD" w:rsidRPr="001706AD">
        <w:rPr>
          <w:rStyle w:val="highlight"/>
          <w:rFonts w:asciiTheme="minorHAnsi" w:hAnsiTheme="minorHAnsi" w:cs="Arial"/>
          <w:b w:val="0"/>
          <w:color w:val="auto"/>
          <w:sz w:val="24"/>
          <w:szCs w:val="24"/>
        </w:rPr>
        <w:t>total</w:t>
      </w:r>
      <w:r w:rsidR="001706AD" w:rsidRPr="001706AD">
        <w:rPr>
          <w:rFonts w:asciiTheme="minorHAnsi" w:hAnsiTheme="minorHAnsi" w:cs="Arial"/>
          <w:b w:val="0"/>
          <w:color w:val="auto"/>
          <w:sz w:val="24"/>
          <w:szCs w:val="24"/>
        </w:rPr>
        <w:t xml:space="preserve"> </w:t>
      </w:r>
      <w:r w:rsidR="001706AD" w:rsidRPr="001706AD">
        <w:rPr>
          <w:rStyle w:val="highlight"/>
          <w:rFonts w:asciiTheme="minorHAnsi" w:hAnsiTheme="minorHAnsi" w:cs="Arial"/>
          <w:b w:val="0"/>
          <w:color w:val="auto"/>
          <w:sz w:val="24"/>
          <w:szCs w:val="24"/>
        </w:rPr>
        <w:t>artificial heart</w:t>
      </w:r>
      <w:r w:rsidR="001706AD" w:rsidRPr="001706AD">
        <w:rPr>
          <w:rFonts w:asciiTheme="minorHAnsi" w:hAnsiTheme="minorHAnsi" w:cs="Arial"/>
          <w:b w:val="0"/>
          <w:color w:val="auto"/>
          <w:sz w:val="24"/>
          <w:szCs w:val="24"/>
        </w:rPr>
        <w:t xml:space="preserve">: in vivo, in vitro, and computational modeling studies. </w:t>
      </w:r>
      <w:hyperlink r:id="rId19" w:tooltip="Journal of biomechanics." w:history="1">
        <w:r w:rsidR="001706AD" w:rsidRPr="001706AD">
          <w:rPr>
            <w:rFonts w:asciiTheme="minorHAnsi" w:hAnsiTheme="minorHAnsi" w:cs="Arial"/>
            <w:b w:val="0"/>
            <w:i/>
            <w:color w:val="auto"/>
            <w:sz w:val="24"/>
            <w:szCs w:val="24"/>
          </w:rPr>
          <w:t xml:space="preserve">J </w:t>
        </w:r>
        <w:proofErr w:type="spellStart"/>
        <w:r w:rsidR="001706AD" w:rsidRPr="001706AD">
          <w:rPr>
            <w:rFonts w:asciiTheme="minorHAnsi" w:hAnsiTheme="minorHAnsi" w:cs="Arial"/>
            <w:b w:val="0"/>
            <w:i/>
            <w:color w:val="auto"/>
            <w:sz w:val="24"/>
            <w:szCs w:val="24"/>
          </w:rPr>
          <w:t>Biomech</w:t>
        </w:r>
        <w:proofErr w:type="spellEnd"/>
        <w:r w:rsidR="001706AD" w:rsidRPr="001706AD">
          <w:rPr>
            <w:rFonts w:asciiTheme="minorHAnsi" w:hAnsiTheme="minorHAnsi" w:cs="Arial"/>
            <w:b w:val="0"/>
            <w:color w:val="auto"/>
            <w:sz w:val="24"/>
            <w:szCs w:val="24"/>
          </w:rPr>
          <w:t>.</w:t>
        </w:r>
      </w:hyperlink>
      <w:r w:rsidR="001706AD" w:rsidRPr="001706AD">
        <w:rPr>
          <w:rFonts w:asciiTheme="minorHAnsi" w:hAnsiTheme="minorHAnsi" w:cs="Arial"/>
          <w:b w:val="0"/>
          <w:color w:val="auto"/>
          <w:sz w:val="24"/>
          <w:szCs w:val="24"/>
        </w:rPr>
        <w:t xml:space="preserve"> </w:t>
      </w:r>
      <w:r w:rsidR="001706AD" w:rsidRPr="001706AD">
        <w:rPr>
          <w:rFonts w:asciiTheme="minorHAnsi" w:hAnsiTheme="minorHAnsi" w:cs="Arial"/>
          <w:color w:val="auto"/>
          <w:sz w:val="24"/>
          <w:szCs w:val="24"/>
        </w:rPr>
        <w:t>46</w:t>
      </w:r>
      <w:r w:rsidR="001706AD">
        <w:rPr>
          <w:rFonts w:asciiTheme="minorHAnsi" w:hAnsiTheme="minorHAnsi" w:cs="Arial"/>
          <w:color w:val="auto"/>
          <w:sz w:val="24"/>
          <w:szCs w:val="24"/>
        </w:rPr>
        <w:t xml:space="preserve"> </w:t>
      </w:r>
      <w:r w:rsidR="001706AD">
        <w:rPr>
          <w:rFonts w:asciiTheme="minorHAnsi" w:hAnsiTheme="minorHAnsi" w:cs="Arial"/>
          <w:b w:val="0"/>
          <w:color w:val="auto"/>
          <w:sz w:val="24"/>
          <w:szCs w:val="24"/>
        </w:rPr>
        <w:t xml:space="preserve">(2), </w:t>
      </w:r>
      <w:r w:rsidR="007B05B2">
        <w:rPr>
          <w:rFonts w:asciiTheme="minorHAnsi" w:hAnsiTheme="minorHAnsi" w:cs="Arial"/>
          <w:b w:val="0"/>
          <w:color w:val="auto"/>
          <w:sz w:val="24"/>
          <w:szCs w:val="24"/>
        </w:rPr>
        <w:t xml:space="preserve">266-75, </w:t>
      </w:r>
      <w:r w:rsidR="001706AD">
        <w:rPr>
          <w:rFonts w:asciiTheme="minorHAnsi" w:hAnsiTheme="minorHAnsi" w:cs="Arial"/>
          <w:b w:val="0"/>
          <w:color w:val="auto"/>
          <w:sz w:val="24"/>
          <w:szCs w:val="24"/>
        </w:rPr>
        <w:t>DOI</w:t>
      </w:r>
      <w:r w:rsidR="001706AD" w:rsidRPr="001706AD">
        <w:rPr>
          <w:rFonts w:asciiTheme="minorHAnsi" w:hAnsiTheme="minorHAnsi" w:cs="Arial"/>
          <w:b w:val="0"/>
          <w:color w:val="auto"/>
          <w:sz w:val="24"/>
          <w:szCs w:val="24"/>
        </w:rPr>
        <w:t>: 10.1016/j.jbiom</w:t>
      </w:r>
      <w:r w:rsidR="001706AD">
        <w:rPr>
          <w:rFonts w:asciiTheme="minorHAnsi" w:hAnsiTheme="minorHAnsi" w:cs="Arial"/>
          <w:b w:val="0"/>
          <w:color w:val="auto"/>
          <w:sz w:val="24"/>
          <w:szCs w:val="24"/>
        </w:rPr>
        <w:t>ech.2012.11.032, (2013)</w:t>
      </w:r>
      <w:r w:rsidR="001706AD" w:rsidRPr="001706AD">
        <w:rPr>
          <w:rFonts w:asciiTheme="minorHAnsi" w:hAnsiTheme="minorHAnsi" w:cs="Arial"/>
          <w:b w:val="0"/>
          <w:color w:val="auto"/>
          <w:sz w:val="24"/>
          <w:szCs w:val="24"/>
        </w:rPr>
        <w:t>.</w:t>
      </w:r>
    </w:p>
    <w:p w14:paraId="57289F43" w14:textId="77777777" w:rsidR="00B71AEA" w:rsidRPr="00DA0FAE" w:rsidRDefault="00122F17" w:rsidP="00B71AEA">
      <w:pPr>
        <w:pStyle w:val="Heading1"/>
        <w:shd w:val="clear" w:color="auto" w:fill="FFFFFF"/>
        <w:rPr>
          <w:rFonts w:asciiTheme="minorHAnsi" w:hAnsiTheme="minorHAnsi" w:cs="Arial"/>
          <w:color w:val="auto"/>
          <w:sz w:val="24"/>
          <w:szCs w:val="24"/>
        </w:rPr>
      </w:pPr>
      <w:r>
        <w:rPr>
          <w:rFonts w:asciiTheme="minorHAnsi" w:hAnsiTheme="minorHAnsi" w:cs="Arial"/>
          <w:b w:val="0"/>
          <w:color w:val="auto"/>
          <w:sz w:val="24"/>
          <w:szCs w:val="24"/>
        </w:rPr>
        <w:t>5</w:t>
      </w:r>
      <w:r w:rsidR="00B71AEA" w:rsidRPr="00B932A7">
        <w:rPr>
          <w:rFonts w:asciiTheme="minorHAnsi" w:hAnsiTheme="minorHAnsi" w:cs="Arial"/>
          <w:b w:val="0"/>
          <w:color w:val="auto"/>
          <w:sz w:val="24"/>
          <w:szCs w:val="24"/>
        </w:rPr>
        <w:t xml:space="preserve">. </w:t>
      </w:r>
      <w:hyperlink r:id="rId20" w:history="1">
        <w:proofErr w:type="spellStart"/>
        <w:r w:rsidR="00B71AEA" w:rsidRPr="00B932A7">
          <w:rPr>
            <w:rFonts w:asciiTheme="minorHAnsi" w:hAnsiTheme="minorHAnsi" w:cs="Arial"/>
            <w:b w:val="0"/>
            <w:color w:val="auto"/>
            <w:sz w:val="24"/>
            <w:szCs w:val="24"/>
          </w:rPr>
          <w:t>Koyak</w:t>
        </w:r>
        <w:proofErr w:type="spellEnd"/>
        <w:r w:rsidR="00B932A7">
          <w:rPr>
            <w:rFonts w:asciiTheme="minorHAnsi" w:hAnsiTheme="minorHAnsi" w:cs="Arial"/>
            <w:b w:val="0"/>
            <w:color w:val="auto"/>
            <w:sz w:val="24"/>
            <w:szCs w:val="24"/>
          </w:rPr>
          <w:t>,</w:t>
        </w:r>
        <w:r w:rsidR="00B71AEA" w:rsidRPr="00B932A7">
          <w:rPr>
            <w:rFonts w:asciiTheme="minorHAnsi" w:hAnsiTheme="minorHAnsi" w:cs="Arial"/>
            <w:b w:val="0"/>
            <w:color w:val="auto"/>
            <w:sz w:val="24"/>
            <w:szCs w:val="24"/>
          </w:rPr>
          <w:t xml:space="preserve"> Z</w:t>
        </w:r>
      </w:hyperlink>
      <w:r w:rsidR="00B71AEA" w:rsidRPr="00B932A7">
        <w:rPr>
          <w:rFonts w:asciiTheme="minorHAnsi" w:hAnsiTheme="minorHAnsi" w:cs="Arial"/>
          <w:b w:val="0"/>
          <w:color w:val="auto"/>
          <w:sz w:val="24"/>
          <w:szCs w:val="24"/>
        </w:rPr>
        <w:t>.</w:t>
      </w:r>
      <w:r w:rsidR="0039778C">
        <w:rPr>
          <w:rFonts w:asciiTheme="minorHAnsi" w:hAnsiTheme="minorHAnsi" w:cs="Arial"/>
          <w:b w:val="0"/>
          <w:color w:val="auto"/>
          <w:sz w:val="24"/>
          <w:szCs w:val="24"/>
        </w:rPr>
        <w:t>,</w:t>
      </w:r>
      <w:r w:rsidR="00B71AEA" w:rsidRPr="00B932A7">
        <w:rPr>
          <w:rFonts w:asciiTheme="minorHAnsi" w:hAnsiTheme="minorHAnsi" w:cs="Arial"/>
          <w:b w:val="0"/>
          <w:color w:val="auto"/>
          <w:sz w:val="24"/>
          <w:szCs w:val="24"/>
        </w:rPr>
        <w:t xml:space="preserve"> </w:t>
      </w:r>
      <w:r w:rsidR="00B932A7" w:rsidRPr="00B932A7">
        <w:rPr>
          <w:rFonts w:asciiTheme="minorHAnsi" w:hAnsiTheme="minorHAnsi" w:cs="Arial"/>
          <w:b w:val="0"/>
          <w:i/>
          <w:color w:val="auto"/>
          <w:sz w:val="24"/>
          <w:szCs w:val="24"/>
        </w:rPr>
        <w:t>et al</w:t>
      </w:r>
      <w:r w:rsidR="00B932A7">
        <w:rPr>
          <w:rFonts w:asciiTheme="minorHAnsi" w:hAnsiTheme="minorHAnsi" w:cs="Arial"/>
          <w:b w:val="0"/>
          <w:color w:val="auto"/>
          <w:sz w:val="24"/>
          <w:szCs w:val="24"/>
        </w:rPr>
        <w:t xml:space="preserve">. </w:t>
      </w:r>
      <w:r w:rsidR="00B71AEA" w:rsidRPr="00B932A7">
        <w:rPr>
          <w:rFonts w:asciiTheme="minorHAnsi" w:hAnsiTheme="minorHAnsi" w:cs="Arial"/>
          <w:b w:val="0"/>
          <w:color w:val="auto"/>
          <w:sz w:val="24"/>
          <w:szCs w:val="24"/>
        </w:rPr>
        <w:t xml:space="preserve">Sudden cardiac death in adult congenital heart disease. </w:t>
      </w:r>
      <w:hyperlink r:id="rId21" w:tooltip="Circulation." w:history="1">
        <w:r w:rsidR="00B71AEA" w:rsidRPr="00B932A7">
          <w:rPr>
            <w:rFonts w:asciiTheme="minorHAnsi" w:hAnsiTheme="minorHAnsi" w:cs="Arial"/>
            <w:b w:val="0"/>
            <w:i/>
            <w:color w:val="auto"/>
            <w:sz w:val="24"/>
            <w:szCs w:val="24"/>
          </w:rPr>
          <w:t>Circulation</w:t>
        </w:r>
        <w:r w:rsidR="00B71AEA" w:rsidRPr="00B932A7">
          <w:rPr>
            <w:rFonts w:asciiTheme="minorHAnsi" w:hAnsiTheme="minorHAnsi" w:cs="Arial"/>
            <w:b w:val="0"/>
            <w:color w:val="auto"/>
            <w:sz w:val="24"/>
            <w:szCs w:val="24"/>
          </w:rPr>
          <w:t>.</w:t>
        </w:r>
      </w:hyperlink>
      <w:r w:rsidR="00B71AEA" w:rsidRPr="00B932A7">
        <w:rPr>
          <w:rFonts w:asciiTheme="minorHAnsi" w:hAnsiTheme="minorHAnsi" w:cs="Arial"/>
          <w:b w:val="0"/>
          <w:color w:val="auto"/>
          <w:sz w:val="24"/>
          <w:szCs w:val="24"/>
        </w:rPr>
        <w:t xml:space="preserve"> </w:t>
      </w:r>
      <w:r w:rsidR="00B71AEA" w:rsidRPr="00B932A7">
        <w:rPr>
          <w:rFonts w:asciiTheme="minorHAnsi" w:hAnsiTheme="minorHAnsi" w:cs="Arial"/>
          <w:color w:val="auto"/>
          <w:sz w:val="24"/>
          <w:szCs w:val="24"/>
        </w:rPr>
        <w:t>126</w:t>
      </w:r>
      <w:r w:rsidR="00B932A7">
        <w:rPr>
          <w:rFonts w:asciiTheme="minorHAnsi" w:hAnsiTheme="minorHAnsi" w:cs="Arial"/>
          <w:color w:val="auto"/>
          <w:sz w:val="24"/>
          <w:szCs w:val="24"/>
        </w:rPr>
        <w:t xml:space="preserve"> </w:t>
      </w:r>
      <w:r w:rsidR="00B932A7">
        <w:rPr>
          <w:rFonts w:asciiTheme="minorHAnsi" w:hAnsiTheme="minorHAnsi" w:cs="Arial"/>
          <w:b w:val="0"/>
          <w:color w:val="auto"/>
          <w:sz w:val="24"/>
          <w:szCs w:val="24"/>
        </w:rPr>
        <w:t xml:space="preserve">(16), </w:t>
      </w:r>
      <w:r w:rsidR="00374DE2">
        <w:rPr>
          <w:rFonts w:asciiTheme="minorHAnsi" w:hAnsiTheme="minorHAnsi" w:cs="Arial"/>
          <w:b w:val="0"/>
          <w:color w:val="auto"/>
          <w:sz w:val="24"/>
          <w:szCs w:val="24"/>
        </w:rPr>
        <w:t>1944-54,</w:t>
      </w:r>
      <w:r w:rsidR="00B932A7">
        <w:rPr>
          <w:rFonts w:asciiTheme="minorHAnsi" w:hAnsiTheme="minorHAnsi" w:cs="Arial"/>
          <w:b w:val="0"/>
          <w:color w:val="auto"/>
          <w:sz w:val="24"/>
          <w:szCs w:val="24"/>
        </w:rPr>
        <w:t xml:space="preserve"> DOI</w:t>
      </w:r>
      <w:r w:rsidR="00B71AEA" w:rsidRPr="00B932A7">
        <w:rPr>
          <w:rFonts w:asciiTheme="minorHAnsi" w:hAnsiTheme="minorHAnsi" w:cs="Arial"/>
          <w:b w:val="0"/>
          <w:color w:val="auto"/>
          <w:sz w:val="24"/>
          <w:szCs w:val="24"/>
        </w:rPr>
        <w:t>: 10.1161/CIRCULATIONAHA.1</w:t>
      </w:r>
      <w:r w:rsidR="00B932A7">
        <w:rPr>
          <w:rFonts w:asciiTheme="minorHAnsi" w:hAnsiTheme="minorHAnsi" w:cs="Arial"/>
          <w:b w:val="0"/>
          <w:color w:val="auto"/>
          <w:sz w:val="24"/>
          <w:szCs w:val="24"/>
        </w:rPr>
        <w:t>12.104786, (2012).</w:t>
      </w:r>
    </w:p>
    <w:p w14:paraId="4C72BFFB" w14:textId="77777777" w:rsidR="00122F17" w:rsidRPr="00DA0FAE" w:rsidRDefault="00122F17" w:rsidP="00122F17">
      <w:pPr>
        <w:autoSpaceDE w:val="0"/>
        <w:autoSpaceDN w:val="0"/>
        <w:adjustRightInd w:val="0"/>
        <w:rPr>
          <w:rFonts w:asciiTheme="minorHAnsi" w:hAnsiTheme="minorHAnsi" w:cs="Arial"/>
        </w:rPr>
      </w:pPr>
      <w:r>
        <w:rPr>
          <w:rFonts w:asciiTheme="minorHAnsi" w:hAnsiTheme="minorHAnsi" w:cs="Arial"/>
        </w:rPr>
        <w:t>6</w:t>
      </w:r>
      <w:r w:rsidRPr="00DA0FAE">
        <w:rPr>
          <w:rFonts w:asciiTheme="minorHAnsi" w:hAnsiTheme="minorHAnsi" w:cs="Arial"/>
        </w:rPr>
        <w:t xml:space="preserve">. </w:t>
      </w:r>
      <w:proofErr w:type="spellStart"/>
      <w:r w:rsidRPr="00DA0FAE">
        <w:rPr>
          <w:rFonts w:asciiTheme="minorHAnsi" w:hAnsiTheme="minorHAnsi" w:cs="Arial"/>
        </w:rPr>
        <w:t>Shaddy</w:t>
      </w:r>
      <w:proofErr w:type="spellEnd"/>
      <w:r w:rsidRPr="00DA0FAE">
        <w:rPr>
          <w:rFonts w:asciiTheme="minorHAnsi" w:hAnsiTheme="minorHAnsi" w:cs="Arial"/>
        </w:rPr>
        <w:t>, R.</w:t>
      </w:r>
      <w:r>
        <w:rPr>
          <w:rFonts w:asciiTheme="minorHAnsi" w:hAnsiTheme="minorHAnsi" w:cs="Arial"/>
        </w:rPr>
        <w:t>,</w:t>
      </w:r>
      <w:r w:rsidRPr="00DA0FAE">
        <w:rPr>
          <w:rFonts w:asciiTheme="minorHAnsi" w:hAnsiTheme="minorHAnsi" w:cs="Arial"/>
        </w:rPr>
        <w:t xml:space="preserve"> et al. Applying heart failure guidelines to adult congenital heart disease patients. </w:t>
      </w:r>
      <w:r w:rsidRPr="00DA0FAE">
        <w:rPr>
          <w:rFonts w:asciiTheme="minorHAnsi" w:hAnsiTheme="minorHAnsi" w:cs="Arial"/>
          <w:i/>
        </w:rPr>
        <w:t xml:space="preserve">Expert Rev </w:t>
      </w:r>
      <w:proofErr w:type="spellStart"/>
      <w:r w:rsidRPr="00DA0FAE">
        <w:rPr>
          <w:rFonts w:asciiTheme="minorHAnsi" w:hAnsiTheme="minorHAnsi" w:cs="Arial"/>
          <w:i/>
        </w:rPr>
        <w:t>Cardiovasc</w:t>
      </w:r>
      <w:proofErr w:type="spellEnd"/>
      <w:r w:rsidRPr="00DA0FAE">
        <w:rPr>
          <w:rFonts w:asciiTheme="minorHAnsi" w:hAnsiTheme="minorHAnsi" w:cs="Arial"/>
          <w:i/>
        </w:rPr>
        <w:t xml:space="preserve"> </w:t>
      </w:r>
      <w:proofErr w:type="spellStart"/>
      <w:r w:rsidRPr="00DA0FAE">
        <w:rPr>
          <w:rFonts w:asciiTheme="minorHAnsi" w:hAnsiTheme="minorHAnsi" w:cs="Arial"/>
          <w:i/>
        </w:rPr>
        <w:t>Ther</w:t>
      </w:r>
      <w:proofErr w:type="spellEnd"/>
      <w:r w:rsidRPr="00DA0FAE">
        <w:rPr>
          <w:rFonts w:asciiTheme="minorHAnsi" w:hAnsiTheme="minorHAnsi" w:cs="Arial"/>
          <w:i/>
        </w:rPr>
        <w:t xml:space="preserve">. </w:t>
      </w:r>
      <w:r w:rsidRPr="00DA0FAE">
        <w:rPr>
          <w:rFonts w:asciiTheme="minorHAnsi" w:hAnsiTheme="minorHAnsi" w:cs="Arial"/>
          <w:b/>
        </w:rPr>
        <w:t xml:space="preserve">6 </w:t>
      </w:r>
      <w:r w:rsidRPr="00DA0FAE">
        <w:rPr>
          <w:rFonts w:asciiTheme="minorHAnsi" w:hAnsiTheme="minorHAnsi" w:cs="Arial"/>
        </w:rPr>
        <w:t xml:space="preserve">(2), 165-74, </w:t>
      </w:r>
      <w:r>
        <w:rPr>
          <w:rFonts w:asciiTheme="minorHAnsi" w:hAnsiTheme="minorHAnsi" w:cs="Arial"/>
        </w:rPr>
        <w:t xml:space="preserve">DOI: </w:t>
      </w:r>
      <w:r w:rsidRPr="00DA0FAE">
        <w:rPr>
          <w:rFonts w:asciiTheme="minorHAnsi" w:hAnsiTheme="minorHAnsi" w:cs="Arial"/>
        </w:rPr>
        <w:t>10.1586/14779072.6.2.165, (2008).</w:t>
      </w:r>
    </w:p>
    <w:p w14:paraId="693BD693" w14:textId="77777777" w:rsidR="00C87900" w:rsidRPr="00DA0FAE" w:rsidRDefault="00C87900" w:rsidP="001A654A">
      <w:pPr>
        <w:autoSpaceDE w:val="0"/>
        <w:autoSpaceDN w:val="0"/>
        <w:adjustRightInd w:val="0"/>
        <w:rPr>
          <w:rFonts w:asciiTheme="minorHAnsi" w:hAnsiTheme="minorHAnsi" w:cs="Arial"/>
        </w:rPr>
      </w:pPr>
    </w:p>
    <w:p w14:paraId="37A3AFCD" w14:textId="77777777" w:rsidR="0054111F" w:rsidRPr="00374DE2" w:rsidRDefault="00122F17" w:rsidP="0054111F">
      <w:pPr>
        <w:autoSpaceDE w:val="0"/>
        <w:autoSpaceDN w:val="0"/>
        <w:adjustRightInd w:val="0"/>
        <w:rPr>
          <w:rFonts w:asciiTheme="minorHAnsi" w:eastAsiaTheme="minorHAnsi" w:hAnsiTheme="minorHAnsi" w:cs="GillSans-Italic"/>
          <w:i/>
          <w:iCs/>
        </w:rPr>
      </w:pPr>
      <w:r>
        <w:rPr>
          <w:rFonts w:asciiTheme="minorHAnsi" w:eastAsiaTheme="minorHAnsi" w:hAnsiTheme="minorHAnsi" w:cs="GillSans"/>
        </w:rPr>
        <w:t>7</w:t>
      </w:r>
      <w:r w:rsidR="00374DE2">
        <w:rPr>
          <w:rFonts w:asciiTheme="minorHAnsi" w:eastAsiaTheme="minorHAnsi" w:hAnsiTheme="minorHAnsi" w:cs="GillSans"/>
        </w:rPr>
        <w:t xml:space="preserve">. </w:t>
      </w:r>
      <w:proofErr w:type="spellStart"/>
      <w:r w:rsidR="0054111F" w:rsidRPr="00DA0FAE">
        <w:rPr>
          <w:rFonts w:asciiTheme="minorHAnsi" w:eastAsiaTheme="minorHAnsi" w:hAnsiTheme="minorHAnsi" w:cs="GillSans"/>
        </w:rPr>
        <w:t>Warnes</w:t>
      </w:r>
      <w:proofErr w:type="spellEnd"/>
      <w:proofErr w:type="gramStart"/>
      <w:r w:rsidR="00B932A7">
        <w:rPr>
          <w:rFonts w:asciiTheme="minorHAnsi" w:eastAsiaTheme="minorHAnsi" w:hAnsiTheme="minorHAnsi" w:cs="GillSans"/>
        </w:rPr>
        <w:t xml:space="preserve">, </w:t>
      </w:r>
      <w:r w:rsidR="00374DE2">
        <w:rPr>
          <w:rFonts w:asciiTheme="minorHAnsi" w:eastAsiaTheme="minorHAnsi" w:hAnsiTheme="minorHAnsi" w:cs="GillSans"/>
        </w:rPr>
        <w:t xml:space="preserve"> C</w:t>
      </w:r>
      <w:proofErr w:type="gramEnd"/>
      <w:r w:rsidR="00374DE2">
        <w:rPr>
          <w:rFonts w:asciiTheme="minorHAnsi" w:eastAsiaTheme="minorHAnsi" w:hAnsiTheme="minorHAnsi" w:cs="GillSans"/>
        </w:rPr>
        <w:t xml:space="preserve">. </w:t>
      </w:r>
      <w:r w:rsidR="0054111F" w:rsidRPr="00B932A7">
        <w:rPr>
          <w:rFonts w:asciiTheme="minorHAnsi" w:eastAsiaTheme="minorHAnsi" w:hAnsiTheme="minorHAnsi" w:cs="GillSans-Bold"/>
          <w:bCs/>
        </w:rPr>
        <w:t>Transposition of the great arteries.</w:t>
      </w:r>
      <w:r w:rsidR="0054111F" w:rsidRPr="00DA0FAE">
        <w:rPr>
          <w:rFonts w:asciiTheme="minorHAnsi" w:eastAsiaTheme="minorHAnsi" w:hAnsiTheme="minorHAnsi" w:cs="GillSans-Bold"/>
          <w:b/>
          <w:bCs/>
        </w:rPr>
        <w:t xml:space="preserve"> </w:t>
      </w:r>
      <w:r w:rsidR="0054111F" w:rsidRPr="00DA0FAE">
        <w:rPr>
          <w:rFonts w:asciiTheme="minorHAnsi" w:eastAsiaTheme="minorHAnsi" w:hAnsiTheme="minorHAnsi" w:cs="GillSans-Italic"/>
          <w:i/>
          <w:iCs/>
        </w:rPr>
        <w:t>Circulation</w:t>
      </w:r>
      <w:r w:rsidR="00374DE2">
        <w:rPr>
          <w:rFonts w:asciiTheme="minorHAnsi" w:eastAsiaTheme="minorHAnsi" w:hAnsiTheme="minorHAnsi" w:cs="GillSans-Italic"/>
          <w:i/>
          <w:iCs/>
        </w:rPr>
        <w:t xml:space="preserve">. </w:t>
      </w:r>
      <w:proofErr w:type="gramStart"/>
      <w:r w:rsidR="00374DE2">
        <w:rPr>
          <w:rFonts w:asciiTheme="minorHAnsi" w:eastAsiaTheme="minorHAnsi" w:hAnsiTheme="minorHAnsi" w:cs="GillSans-Bold"/>
          <w:b/>
          <w:bCs/>
        </w:rPr>
        <w:t xml:space="preserve">114, </w:t>
      </w:r>
      <w:r w:rsidR="00374DE2">
        <w:rPr>
          <w:rFonts w:asciiTheme="minorHAnsi" w:eastAsiaTheme="minorHAnsi" w:hAnsiTheme="minorHAnsi" w:cs="GillSans"/>
        </w:rPr>
        <w:t>2699-2709, (</w:t>
      </w:r>
      <w:r w:rsidR="00374DE2" w:rsidRPr="00DA0FAE">
        <w:rPr>
          <w:rFonts w:asciiTheme="minorHAnsi" w:eastAsiaTheme="minorHAnsi" w:hAnsiTheme="minorHAnsi" w:cs="GillSans"/>
        </w:rPr>
        <w:t>2006</w:t>
      </w:r>
      <w:r w:rsidR="00374DE2">
        <w:rPr>
          <w:rFonts w:asciiTheme="minorHAnsi" w:eastAsiaTheme="minorHAnsi" w:hAnsiTheme="minorHAnsi" w:cs="GillSans"/>
        </w:rPr>
        <w:t>).</w:t>
      </w:r>
      <w:proofErr w:type="gramEnd"/>
    </w:p>
    <w:p w14:paraId="1D9C229E" w14:textId="77777777" w:rsidR="001A654A" w:rsidRPr="00DA0FAE" w:rsidRDefault="001A654A" w:rsidP="001A654A">
      <w:pPr>
        <w:autoSpaceDE w:val="0"/>
        <w:autoSpaceDN w:val="0"/>
        <w:adjustRightInd w:val="0"/>
        <w:rPr>
          <w:rFonts w:asciiTheme="minorHAnsi" w:hAnsiTheme="minorHAnsi" w:cs="Arial"/>
        </w:rPr>
      </w:pPr>
    </w:p>
    <w:p w14:paraId="09E8C465" w14:textId="77777777" w:rsidR="00C87900" w:rsidRPr="00DA0FAE" w:rsidRDefault="00C87900" w:rsidP="00C87900">
      <w:pPr>
        <w:autoSpaceDE w:val="0"/>
        <w:autoSpaceDN w:val="0"/>
        <w:adjustRightInd w:val="0"/>
        <w:rPr>
          <w:rFonts w:asciiTheme="minorHAnsi" w:eastAsiaTheme="minorHAnsi" w:hAnsiTheme="minorHAnsi" w:cs="GillSans"/>
        </w:rPr>
      </w:pPr>
      <w:r w:rsidRPr="00DA0FAE">
        <w:rPr>
          <w:rFonts w:asciiTheme="minorHAnsi" w:hAnsiTheme="minorHAnsi" w:cs="Arial"/>
        </w:rPr>
        <w:t xml:space="preserve"> </w:t>
      </w:r>
      <w:r w:rsidR="00122F17">
        <w:rPr>
          <w:rFonts w:asciiTheme="minorHAnsi" w:eastAsiaTheme="minorHAnsi" w:hAnsiTheme="minorHAnsi" w:cs="GillSans"/>
        </w:rPr>
        <w:t>8</w:t>
      </w:r>
      <w:r w:rsidRPr="00DA0FAE">
        <w:rPr>
          <w:rFonts w:asciiTheme="minorHAnsi" w:eastAsiaTheme="minorHAnsi" w:hAnsiTheme="minorHAnsi" w:cs="GillSans"/>
        </w:rPr>
        <w:t>. Rutledge</w:t>
      </w:r>
      <w:r w:rsidR="00631D7A" w:rsidRPr="00DA0FAE">
        <w:rPr>
          <w:rFonts w:asciiTheme="minorHAnsi" w:eastAsiaTheme="minorHAnsi" w:hAnsiTheme="minorHAnsi" w:cs="GillSans"/>
        </w:rPr>
        <w:t xml:space="preserve">, J., </w:t>
      </w:r>
      <w:proofErr w:type="spellStart"/>
      <w:r w:rsidR="00631D7A" w:rsidRPr="00DA0FAE">
        <w:rPr>
          <w:rFonts w:asciiTheme="minorHAnsi" w:eastAsiaTheme="minorHAnsi" w:hAnsiTheme="minorHAnsi" w:cs="GillSans"/>
        </w:rPr>
        <w:t>Nihill</w:t>
      </w:r>
      <w:proofErr w:type="spellEnd"/>
      <w:r w:rsidR="00631D7A" w:rsidRPr="00DA0FAE">
        <w:rPr>
          <w:rFonts w:asciiTheme="minorHAnsi" w:eastAsiaTheme="minorHAnsi" w:hAnsiTheme="minorHAnsi" w:cs="GillSans"/>
        </w:rPr>
        <w:t>, M.</w:t>
      </w:r>
      <w:r w:rsidRPr="00DA0FAE">
        <w:rPr>
          <w:rFonts w:asciiTheme="minorHAnsi" w:eastAsiaTheme="minorHAnsi" w:hAnsiTheme="minorHAnsi" w:cs="GillSans"/>
        </w:rPr>
        <w:t>, Fraser</w:t>
      </w:r>
      <w:r w:rsidR="00631D7A" w:rsidRPr="00DA0FAE">
        <w:rPr>
          <w:rFonts w:asciiTheme="minorHAnsi" w:eastAsiaTheme="minorHAnsi" w:hAnsiTheme="minorHAnsi" w:cs="GillSans"/>
        </w:rPr>
        <w:t>, C.</w:t>
      </w:r>
      <w:r w:rsidRPr="00DA0FAE">
        <w:rPr>
          <w:rFonts w:asciiTheme="minorHAnsi" w:eastAsiaTheme="minorHAnsi" w:hAnsiTheme="minorHAnsi" w:cs="GillSans"/>
        </w:rPr>
        <w:t>, Smith</w:t>
      </w:r>
      <w:r w:rsidR="00631D7A" w:rsidRPr="00DA0FAE">
        <w:rPr>
          <w:rFonts w:asciiTheme="minorHAnsi" w:eastAsiaTheme="minorHAnsi" w:hAnsiTheme="minorHAnsi" w:cs="GillSans"/>
        </w:rPr>
        <w:t>, O.</w:t>
      </w:r>
      <w:r w:rsidRPr="00DA0FAE">
        <w:rPr>
          <w:rFonts w:asciiTheme="minorHAnsi" w:eastAsiaTheme="minorHAnsi" w:hAnsiTheme="minorHAnsi" w:cs="GillSans"/>
        </w:rPr>
        <w:t>, McMahon</w:t>
      </w:r>
      <w:r w:rsidR="00631D7A" w:rsidRPr="00DA0FAE">
        <w:rPr>
          <w:rFonts w:asciiTheme="minorHAnsi" w:eastAsiaTheme="minorHAnsi" w:hAnsiTheme="minorHAnsi" w:cs="GillSans"/>
        </w:rPr>
        <w:t>, C.</w:t>
      </w:r>
      <w:r w:rsidRPr="00DA0FAE">
        <w:rPr>
          <w:rFonts w:asciiTheme="minorHAnsi" w:eastAsiaTheme="minorHAnsi" w:hAnsiTheme="minorHAnsi" w:cs="GillSans"/>
        </w:rPr>
        <w:t xml:space="preserve">, </w:t>
      </w:r>
      <w:proofErr w:type="spellStart"/>
      <w:r w:rsidRPr="00DA0FAE">
        <w:rPr>
          <w:rFonts w:asciiTheme="minorHAnsi" w:eastAsiaTheme="minorHAnsi" w:hAnsiTheme="minorHAnsi" w:cs="GillSans"/>
        </w:rPr>
        <w:t>Bezold</w:t>
      </w:r>
      <w:proofErr w:type="spellEnd"/>
      <w:r w:rsidR="00631D7A" w:rsidRPr="00DA0FAE">
        <w:rPr>
          <w:rFonts w:asciiTheme="minorHAnsi" w:eastAsiaTheme="minorHAnsi" w:hAnsiTheme="minorHAnsi" w:cs="GillSans"/>
        </w:rPr>
        <w:t>,</w:t>
      </w:r>
      <w:r w:rsidR="0039778C">
        <w:rPr>
          <w:rFonts w:asciiTheme="minorHAnsi" w:eastAsiaTheme="minorHAnsi" w:hAnsiTheme="minorHAnsi" w:cs="GillSans"/>
        </w:rPr>
        <w:t xml:space="preserve"> </w:t>
      </w:r>
      <w:r w:rsidR="00631D7A" w:rsidRPr="00DA0FAE">
        <w:rPr>
          <w:rFonts w:asciiTheme="minorHAnsi" w:eastAsiaTheme="minorHAnsi" w:hAnsiTheme="minorHAnsi" w:cs="GillSans"/>
        </w:rPr>
        <w:t>L.</w:t>
      </w:r>
      <w:r w:rsidRPr="00DA0FAE">
        <w:rPr>
          <w:rFonts w:asciiTheme="minorHAnsi" w:eastAsiaTheme="minorHAnsi" w:hAnsiTheme="minorHAnsi" w:cs="GillSans"/>
        </w:rPr>
        <w:t xml:space="preserve"> </w:t>
      </w:r>
      <w:r w:rsidRPr="00DA0FAE">
        <w:rPr>
          <w:rFonts w:asciiTheme="minorHAnsi" w:eastAsiaTheme="minorHAnsi" w:hAnsiTheme="minorHAnsi" w:cs="GillSans-Bold"/>
          <w:bCs/>
        </w:rPr>
        <w:t>Outcome of 121 patients with congenitally corrected</w:t>
      </w:r>
      <w:r w:rsidR="0039778C">
        <w:rPr>
          <w:rFonts w:asciiTheme="minorHAnsi" w:eastAsiaTheme="minorHAnsi" w:hAnsiTheme="minorHAnsi" w:cs="GillSans"/>
        </w:rPr>
        <w:t xml:space="preserve"> </w:t>
      </w:r>
      <w:r w:rsidRPr="00DA0FAE">
        <w:rPr>
          <w:rFonts w:asciiTheme="minorHAnsi" w:eastAsiaTheme="minorHAnsi" w:hAnsiTheme="minorHAnsi" w:cs="GillSans-Bold"/>
          <w:bCs/>
        </w:rPr>
        <w:t xml:space="preserve">transposition of the great arteries. </w:t>
      </w:r>
      <w:proofErr w:type="spellStart"/>
      <w:r w:rsidR="00631D7A" w:rsidRPr="00DA0FAE">
        <w:rPr>
          <w:rFonts w:asciiTheme="minorHAnsi" w:eastAsiaTheme="minorHAnsi" w:hAnsiTheme="minorHAnsi" w:cs="GillSans-Italic"/>
          <w:i/>
          <w:iCs/>
        </w:rPr>
        <w:t>Pediatr</w:t>
      </w:r>
      <w:proofErr w:type="spellEnd"/>
      <w:r w:rsidR="00631D7A" w:rsidRPr="00DA0FAE">
        <w:rPr>
          <w:rFonts w:asciiTheme="minorHAnsi" w:eastAsiaTheme="minorHAnsi" w:hAnsiTheme="minorHAnsi" w:cs="GillSans-Italic"/>
          <w:i/>
          <w:iCs/>
        </w:rPr>
        <w:t xml:space="preserve"> </w:t>
      </w:r>
      <w:proofErr w:type="spellStart"/>
      <w:r w:rsidR="00631D7A" w:rsidRPr="00DA0FAE">
        <w:rPr>
          <w:rFonts w:asciiTheme="minorHAnsi" w:eastAsiaTheme="minorHAnsi" w:hAnsiTheme="minorHAnsi" w:cs="GillSans-Italic"/>
          <w:i/>
          <w:iCs/>
        </w:rPr>
        <w:t>Cardiol</w:t>
      </w:r>
      <w:proofErr w:type="spellEnd"/>
      <w:r w:rsidR="0039778C">
        <w:rPr>
          <w:rFonts w:asciiTheme="minorHAnsi" w:eastAsiaTheme="minorHAnsi" w:hAnsiTheme="minorHAnsi" w:cs="GillSans-Italic"/>
          <w:i/>
          <w:iCs/>
        </w:rPr>
        <w:t>.</w:t>
      </w:r>
      <w:r w:rsidR="00631D7A" w:rsidRPr="00DA0FAE">
        <w:rPr>
          <w:rFonts w:asciiTheme="minorHAnsi" w:eastAsiaTheme="minorHAnsi" w:hAnsiTheme="minorHAnsi" w:cs="GillSans-Italic"/>
          <w:i/>
          <w:iCs/>
        </w:rPr>
        <w:t xml:space="preserve"> </w:t>
      </w:r>
      <w:proofErr w:type="gramStart"/>
      <w:r w:rsidR="00631D7A" w:rsidRPr="00DA0FAE">
        <w:rPr>
          <w:rFonts w:asciiTheme="minorHAnsi" w:eastAsiaTheme="minorHAnsi" w:hAnsiTheme="minorHAnsi" w:cs="GillSans-Bold"/>
          <w:b/>
          <w:bCs/>
        </w:rPr>
        <w:t>23</w:t>
      </w:r>
      <w:r w:rsidR="00631D7A" w:rsidRPr="00DA0FAE">
        <w:rPr>
          <w:rFonts w:asciiTheme="minorHAnsi" w:eastAsiaTheme="minorHAnsi" w:hAnsiTheme="minorHAnsi" w:cs="GillSans-Bold"/>
          <w:bCs/>
        </w:rPr>
        <w:t xml:space="preserve">, </w:t>
      </w:r>
      <w:r w:rsidR="00631D7A" w:rsidRPr="00DA0FAE">
        <w:rPr>
          <w:rFonts w:asciiTheme="minorHAnsi" w:eastAsiaTheme="minorHAnsi" w:hAnsiTheme="minorHAnsi" w:cs="GillSans"/>
        </w:rPr>
        <w:t>137-145, (2002).</w:t>
      </w:r>
      <w:proofErr w:type="gramEnd"/>
    </w:p>
    <w:p w14:paraId="41C3049F" w14:textId="77777777" w:rsidR="00C87900" w:rsidRPr="00DA0FAE" w:rsidRDefault="00C87900" w:rsidP="00C87900">
      <w:pPr>
        <w:autoSpaceDE w:val="0"/>
        <w:autoSpaceDN w:val="0"/>
        <w:adjustRightInd w:val="0"/>
        <w:rPr>
          <w:rFonts w:asciiTheme="minorHAnsi" w:eastAsiaTheme="minorHAnsi" w:hAnsiTheme="minorHAnsi" w:cs="GillSans"/>
        </w:rPr>
      </w:pPr>
    </w:p>
    <w:p w14:paraId="71952EDC" w14:textId="77777777" w:rsidR="000D1021" w:rsidRDefault="00122F17" w:rsidP="000D1021">
      <w:pPr>
        <w:autoSpaceDE w:val="0"/>
        <w:autoSpaceDN w:val="0"/>
        <w:adjustRightInd w:val="0"/>
        <w:rPr>
          <w:rFonts w:asciiTheme="minorHAnsi" w:eastAsiaTheme="minorHAnsi" w:hAnsiTheme="minorHAnsi" w:cs="Times-Roman"/>
        </w:rPr>
      </w:pPr>
      <w:r>
        <w:rPr>
          <w:rFonts w:asciiTheme="minorHAnsi" w:eastAsiaTheme="minorHAnsi" w:hAnsiTheme="minorHAnsi" w:cs="Times-Roman"/>
        </w:rPr>
        <w:t>9</w:t>
      </w:r>
      <w:r w:rsidR="00374DE2">
        <w:rPr>
          <w:rFonts w:asciiTheme="minorHAnsi" w:eastAsiaTheme="minorHAnsi" w:hAnsiTheme="minorHAnsi" w:cs="Times-Roman"/>
        </w:rPr>
        <w:t xml:space="preserve">. </w:t>
      </w:r>
      <w:r w:rsidR="0039778C">
        <w:rPr>
          <w:rFonts w:asciiTheme="minorHAnsi" w:eastAsiaTheme="minorHAnsi" w:hAnsiTheme="minorHAnsi" w:cs="Times-Roman"/>
        </w:rPr>
        <w:t>Graham, T.</w:t>
      </w:r>
      <w:r w:rsidR="000D1021" w:rsidRPr="00DA0FAE">
        <w:rPr>
          <w:rFonts w:asciiTheme="minorHAnsi" w:eastAsiaTheme="minorHAnsi" w:hAnsiTheme="minorHAnsi" w:cs="Times-Roman"/>
        </w:rPr>
        <w:t xml:space="preserve">, </w:t>
      </w:r>
      <w:r w:rsidR="000D1021" w:rsidRPr="0039778C">
        <w:rPr>
          <w:rFonts w:asciiTheme="minorHAnsi" w:eastAsiaTheme="minorHAnsi" w:hAnsiTheme="minorHAnsi" w:cs="Times-Roman"/>
          <w:i/>
        </w:rPr>
        <w:t>et al</w:t>
      </w:r>
      <w:r w:rsidR="0039778C">
        <w:rPr>
          <w:rFonts w:asciiTheme="minorHAnsi" w:eastAsiaTheme="minorHAnsi" w:hAnsiTheme="minorHAnsi" w:cs="Times-Roman"/>
        </w:rPr>
        <w:t xml:space="preserve">. Long-term outcome in </w:t>
      </w:r>
      <w:r w:rsidR="000D1021" w:rsidRPr="00DA0FAE">
        <w:rPr>
          <w:rFonts w:asciiTheme="minorHAnsi" w:eastAsiaTheme="minorHAnsi" w:hAnsiTheme="minorHAnsi" w:cs="Times-Roman"/>
        </w:rPr>
        <w:t xml:space="preserve">congenitally corrected transposition of the great </w:t>
      </w:r>
      <w:r w:rsidR="0039778C">
        <w:rPr>
          <w:rFonts w:asciiTheme="minorHAnsi" w:eastAsiaTheme="minorHAnsi" w:hAnsiTheme="minorHAnsi" w:cs="Times-Roman"/>
        </w:rPr>
        <w:t>arteries: a multi-institutional</w:t>
      </w:r>
      <w:r>
        <w:rPr>
          <w:rFonts w:asciiTheme="minorHAnsi" w:eastAsiaTheme="minorHAnsi" w:hAnsiTheme="minorHAnsi" w:cs="Times-Roman"/>
        </w:rPr>
        <w:t xml:space="preserve"> </w:t>
      </w:r>
      <w:r w:rsidR="000D1021" w:rsidRPr="00DA0FAE">
        <w:rPr>
          <w:rFonts w:asciiTheme="minorHAnsi" w:eastAsiaTheme="minorHAnsi" w:hAnsiTheme="minorHAnsi" w:cs="Times-Roman"/>
        </w:rPr>
        <w:t xml:space="preserve">study. </w:t>
      </w:r>
      <w:r w:rsidR="000D1021" w:rsidRPr="00DA0FAE">
        <w:rPr>
          <w:rFonts w:asciiTheme="minorHAnsi" w:eastAsiaTheme="minorHAnsi" w:hAnsiTheme="minorHAnsi" w:cs="Times-Italic"/>
          <w:i/>
          <w:iCs/>
        </w:rPr>
        <w:t xml:space="preserve">J Am </w:t>
      </w:r>
      <w:proofErr w:type="spellStart"/>
      <w:r w:rsidR="000D1021" w:rsidRPr="00DA0FAE">
        <w:rPr>
          <w:rFonts w:asciiTheme="minorHAnsi" w:eastAsiaTheme="minorHAnsi" w:hAnsiTheme="minorHAnsi" w:cs="Times-Italic"/>
          <w:i/>
          <w:iCs/>
        </w:rPr>
        <w:t>Coll</w:t>
      </w:r>
      <w:proofErr w:type="spellEnd"/>
      <w:r w:rsidR="000D1021" w:rsidRPr="00DA0FAE">
        <w:rPr>
          <w:rFonts w:asciiTheme="minorHAnsi" w:eastAsiaTheme="minorHAnsi" w:hAnsiTheme="minorHAnsi" w:cs="Times-Italic"/>
          <w:i/>
          <w:iCs/>
        </w:rPr>
        <w:t xml:space="preserve"> </w:t>
      </w:r>
      <w:proofErr w:type="spellStart"/>
      <w:r w:rsidR="000D1021" w:rsidRPr="00DA0FAE">
        <w:rPr>
          <w:rFonts w:asciiTheme="minorHAnsi" w:eastAsiaTheme="minorHAnsi" w:hAnsiTheme="minorHAnsi" w:cs="Times-Italic"/>
          <w:i/>
          <w:iCs/>
        </w:rPr>
        <w:t>Cardiol</w:t>
      </w:r>
      <w:proofErr w:type="spellEnd"/>
      <w:r w:rsidR="000D1021" w:rsidRPr="00DA0FAE">
        <w:rPr>
          <w:rFonts w:asciiTheme="minorHAnsi" w:eastAsiaTheme="minorHAnsi" w:hAnsiTheme="minorHAnsi" w:cs="Times-Roman"/>
        </w:rPr>
        <w:t>.</w:t>
      </w:r>
      <w:r w:rsidR="0039778C">
        <w:rPr>
          <w:rFonts w:asciiTheme="minorHAnsi" w:eastAsiaTheme="minorHAnsi" w:hAnsiTheme="minorHAnsi" w:cs="Times-Roman"/>
        </w:rPr>
        <w:t xml:space="preserve"> </w:t>
      </w:r>
      <w:r w:rsidR="000D1021" w:rsidRPr="0039778C">
        <w:rPr>
          <w:rFonts w:asciiTheme="minorHAnsi" w:eastAsiaTheme="minorHAnsi" w:hAnsiTheme="minorHAnsi" w:cs="Times-Roman"/>
          <w:b/>
        </w:rPr>
        <w:t>36</w:t>
      </w:r>
      <w:r w:rsidR="0039778C" w:rsidRPr="007B05B2">
        <w:rPr>
          <w:rFonts w:asciiTheme="minorHAnsi" w:eastAsiaTheme="minorHAnsi" w:hAnsiTheme="minorHAnsi" w:cs="Times-Roman"/>
        </w:rPr>
        <w:t>,</w:t>
      </w:r>
      <w:r w:rsidR="0039778C">
        <w:rPr>
          <w:rFonts w:asciiTheme="minorHAnsi" w:eastAsiaTheme="minorHAnsi" w:hAnsiTheme="minorHAnsi" w:cs="Times-Roman"/>
          <w:b/>
        </w:rPr>
        <w:t xml:space="preserve"> </w:t>
      </w:r>
      <w:r w:rsidR="0039778C">
        <w:rPr>
          <w:rFonts w:asciiTheme="minorHAnsi" w:eastAsiaTheme="minorHAnsi" w:hAnsiTheme="minorHAnsi" w:cs="Times-Roman"/>
        </w:rPr>
        <w:t>255–261, (</w:t>
      </w:r>
      <w:r w:rsidR="0039778C" w:rsidRPr="00DA0FAE">
        <w:rPr>
          <w:rFonts w:asciiTheme="minorHAnsi" w:eastAsiaTheme="minorHAnsi" w:hAnsiTheme="minorHAnsi" w:cs="Times-Roman"/>
        </w:rPr>
        <w:t>2000</w:t>
      </w:r>
      <w:r w:rsidR="0039778C">
        <w:rPr>
          <w:rFonts w:asciiTheme="minorHAnsi" w:eastAsiaTheme="minorHAnsi" w:hAnsiTheme="minorHAnsi" w:cs="Times-Roman"/>
        </w:rPr>
        <w:t>).</w:t>
      </w:r>
    </w:p>
    <w:p w14:paraId="0333ABBB" w14:textId="77777777" w:rsidR="00122F17" w:rsidRDefault="00122F17" w:rsidP="00122F17">
      <w:pPr>
        <w:autoSpaceDE w:val="0"/>
        <w:autoSpaceDN w:val="0"/>
        <w:adjustRightInd w:val="0"/>
        <w:rPr>
          <w:rFonts w:asciiTheme="minorHAnsi" w:eastAsiaTheme="minorHAnsi" w:hAnsiTheme="minorHAnsi" w:cs="GillSans"/>
        </w:rPr>
      </w:pPr>
    </w:p>
    <w:p w14:paraId="704FD782" w14:textId="77777777" w:rsidR="00122F17" w:rsidRPr="0039778C" w:rsidRDefault="00122F17" w:rsidP="00122F17">
      <w:pPr>
        <w:autoSpaceDE w:val="0"/>
        <w:autoSpaceDN w:val="0"/>
        <w:adjustRightInd w:val="0"/>
        <w:rPr>
          <w:rFonts w:asciiTheme="minorHAnsi" w:eastAsiaTheme="minorHAnsi" w:hAnsiTheme="minorHAnsi" w:cs="GillSans-Bold"/>
          <w:b/>
          <w:bCs/>
        </w:rPr>
      </w:pPr>
      <w:r>
        <w:rPr>
          <w:rFonts w:asciiTheme="minorHAnsi" w:eastAsiaTheme="minorHAnsi" w:hAnsiTheme="minorHAnsi" w:cs="GillSans"/>
        </w:rPr>
        <w:t>10</w:t>
      </w:r>
      <w:r w:rsidRPr="00DA0FAE">
        <w:rPr>
          <w:rFonts w:asciiTheme="minorHAnsi" w:eastAsiaTheme="minorHAnsi" w:hAnsiTheme="minorHAnsi" w:cs="GillSans"/>
        </w:rPr>
        <w:t xml:space="preserve">. </w:t>
      </w:r>
      <w:proofErr w:type="spellStart"/>
      <w:r w:rsidRPr="00DA0FAE">
        <w:rPr>
          <w:rFonts w:asciiTheme="minorHAnsi" w:eastAsiaTheme="minorHAnsi" w:hAnsiTheme="minorHAnsi" w:cs="GillSans"/>
        </w:rPr>
        <w:t>Voskuil</w:t>
      </w:r>
      <w:proofErr w:type="spellEnd"/>
      <w:r>
        <w:rPr>
          <w:rFonts w:asciiTheme="minorHAnsi" w:eastAsiaTheme="minorHAnsi" w:hAnsiTheme="minorHAnsi" w:cs="GillSans"/>
        </w:rPr>
        <w:t>,</w:t>
      </w:r>
      <w:r w:rsidRPr="00DA0FAE">
        <w:rPr>
          <w:rFonts w:asciiTheme="minorHAnsi" w:eastAsiaTheme="minorHAnsi" w:hAnsiTheme="minorHAnsi" w:cs="GillSans"/>
        </w:rPr>
        <w:t xml:space="preserve"> M</w:t>
      </w:r>
      <w:r>
        <w:rPr>
          <w:rFonts w:asciiTheme="minorHAnsi" w:eastAsiaTheme="minorHAnsi" w:hAnsiTheme="minorHAnsi" w:cs="GillSans"/>
        </w:rPr>
        <w:t xml:space="preserve">., </w:t>
      </w:r>
      <w:r>
        <w:rPr>
          <w:rFonts w:asciiTheme="minorHAnsi" w:eastAsiaTheme="minorHAnsi" w:hAnsiTheme="minorHAnsi" w:cs="GillSans"/>
          <w:i/>
        </w:rPr>
        <w:t xml:space="preserve">et al. </w:t>
      </w:r>
      <w:r w:rsidRPr="0039778C">
        <w:rPr>
          <w:rFonts w:asciiTheme="minorHAnsi" w:eastAsiaTheme="minorHAnsi" w:hAnsiTheme="minorHAnsi" w:cs="GillSans-Bold"/>
          <w:bCs/>
        </w:rPr>
        <w:t>Postsurgical course of</w:t>
      </w:r>
      <w:r>
        <w:rPr>
          <w:rFonts w:asciiTheme="minorHAnsi" w:eastAsiaTheme="minorHAnsi" w:hAnsiTheme="minorHAnsi" w:cs="GillSans-Bold"/>
          <w:bCs/>
        </w:rPr>
        <w:t xml:space="preserve"> </w:t>
      </w:r>
      <w:r w:rsidRPr="0039778C">
        <w:rPr>
          <w:rFonts w:asciiTheme="minorHAnsi" w:eastAsiaTheme="minorHAnsi" w:hAnsiTheme="minorHAnsi" w:cs="GillSans-Bold"/>
          <w:bCs/>
        </w:rPr>
        <w:t>patients with congenitally corrected transposition of the</w:t>
      </w:r>
      <w:r>
        <w:rPr>
          <w:rFonts w:asciiTheme="minorHAnsi" w:eastAsiaTheme="minorHAnsi" w:hAnsiTheme="minorHAnsi" w:cs="GillSans-Bold"/>
          <w:b/>
          <w:bCs/>
        </w:rPr>
        <w:t xml:space="preserve"> </w:t>
      </w:r>
      <w:r w:rsidRPr="0039778C">
        <w:rPr>
          <w:rFonts w:asciiTheme="minorHAnsi" w:eastAsiaTheme="minorHAnsi" w:hAnsiTheme="minorHAnsi" w:cs="GillSans-Bold"/>
          <w:bCs/>
        </w:rPr>
        <w:t>great arteries.</w:t>
      </w:r>
      <w:r w:rsidRPr="00DA0FAE">
        <w:rPr>
          <w:rFonts w:asciiTheme="minorHAnsi" w:eastAsiaTheme="minorHAnsi" w:hAnsiTheme="minorHAnsi" w:cs="GillSans-Bold"/>
          <w:b/>
          <w:bCs/>
        </w:rPr>
        <w:t xml:space="preserve"> </w:t>
      </w:r>
      <w:r w:rsidRPr="00DA0FAE">
        <w:rPr>
          <w:rFonts w:asciiTheme="minorHAnsi" w:eastAsiaTheme="minorHAnsi" w:hAnsiTheme="minorHAnsi" w:cs="GillSans-Italic"/>
          <w:i/>
          <w:iCs/>
        </w:rPr>
        <w:t xml:space="preserve">Am J </w:t>
      </w:r>
      <w:proofErr w:type="spellStart"/>
      <w:proofErr w:type="gramStart"/>
      <w:r w:rsidRPr="00DA0FAE">
        <w:rPr>
          <w:rFonts w:asciiTheme="minorHAnsi" w:eastAsiaTheme="minorHAnsi" w:hAnsiTheme="minorHAnsi" w:cs="GillSans-Italic"/>
          <w:i/>
          <w:iCs/>
        </w:rPr>
        <w:t>Cardiol</w:t>
      </w:r>
      <w:proofErr w:type="spellEnd"/>
      <w:r>
        <w:rPr>
          <w:rFonts w:asciiTheme="minorHAnsi" w:eastAsiaTheme="minorHAnsi" w:hAnsiTheme="minorHAnsi" w:cs="GillSans-Italic"/>
          <w:i/>
          <w:iCs/>
        </w:rPr>
        <w:t>.</w:t>
      </w:r>
      <w:proofErr w:type="gramEnd"/>
      <w:r w:rsidRPr="00DA0FAE">
        <w:rPr>
          <w:rFonts w:asciiTheme="minorHAnsi" w:eastAsiaTheme="minorHAnsi" w:hAnsiTheme="minorHAnsi" w:cs="GillSans-Italic"/>
          <w:i/>
          <w:iCs/>
        </w:rPr>
        <w:t xml:space="preserve"> </w:t>
      </w:r>
      <w:proofErr w:type="gramStart"/>
      <w:r w:rsidRPr="0039778C">
        <w:rPr>
          <w:rFonts w:asciiTheme="minorHAnsi" w:eastAsiaTheme="minorHAnsi" w:hAnsiTheme="minorHAnsi" w:cs="GillSans-Bold"/>
          <w:b/>
          <w:bCs/>
        </w:rPr>
        <w:t>83</w:t>
      </w:r>
      <w:r>
        <w:rPr>
          <w:rFonts w:asciiTheme="minorHAnsi" w:eastAsiaTheme="minorHAnsi" w:hAnsiTheme="minorHAnsi" w:cs="GillSans-Bold"/>
          <w:bCs/>
        </w:rPr>
        <w:t xml:space="preserve">, </w:t>
      </w:r>
      <w:r w:rsidRPr="0039778C">
        <w:rPr>
          <w:rFonts w:asciiTheme="minorHAnsi" w:eastAsiaTheme="minorHAnsi" w:hAnsiTheme="minorHAnsi" w:cs="GillSans"/>
        </w:rPr>
        <w:t>558</w:t>
      </w:r>
      <w:r>
        <w:rPr>
          <w:rFonts w:asciiTheme="minorHAnsi" w:eastAsiaTheme="minorHAnsi" w:hAnsiTheme="minorHAnsi" w:cs="GillSans"/>
        </w:rPr>
        <w:t>-562, (1999).</w:t>
      </w:r>
      <w:proofErr w:type="gramEnd"/>
    </w:p>
    <w:p w14:paraId="420B875F" w14:textId="77777777" w:rsidR="00122F17" w:rsidRPr="00DA0FAE" w:rsidRDefault="00122F17" w:rsidP="000D1021">
      <w:pPr>
        <w:autoSpaceDE w:val="0"/>
        <w:autoSpaceDN w:val="0"/>
        <w:adjustRightInd w:val="0"/>
        <w:rPr>
          <w:rFonts w:asciiTheme="minorHAnsi" w:eastAsiaTheme="minorHAnsi" w:hAnsiTheme="minorHAnsi" w:cs="Times-Roman"/>
        </w:rPr>
      </w:pPr>
    </w:p>
    <w:p w14:paraId="4F551CB4" w14:textId="77777777" w:rsidR="007B05B2" w:rsidRPr="007B05B2" w:rsidRDefault="007B05B2" w:rsidP="007B05B2">
      <w:pPr>
        <w:shd w:val="clear" w:color="auto" w:fill="FFFFFF"/>
        <w:rPr>
          <w:rFonts w:asciiTheme="minorHAnsi" w:hAnsiTheme="minorHAnsi" w:cs="Arial"/>
        </w:rPr>
      </w:pPr>
      <w:r>
        <w:rPr>
          <w:rFonts w:asciiTheme="minorHAnsi" w:hAnsiTheme="minorHAnsi" w:cs="Arial"/>
        </w:rPr>
        <w:t xml:space="preserve">11. </w:t>
      </w:r>
      <w:hyperlink r:id="rId22" w:history="1">
        <w:r w:rsidRPr="007B05B2">
          <w:rPr>
            <w:rFonts w:asciiTheme="minorHAnsi" w:hAnsiTheme="minorHAnsi" w:cs="Arial"/>
          </w:rPr>
          <w:t>Hoffman</w:t>
        </w:r>
        <w:r>
          <w:rPr>
            <w:rFonts w:asciiTheme="minorHAnsi" w:hAnsiTheme="minorHAnsi" w:cs="Arial"/>
          </w:rPr>
          <w:t>,</w:t>
        </w:r>
        <w:r w:rsidRPr="007B05B2">
          <w:rPr>
            <w:rFonts w:asciiTheme="minorHAnsi" w:hAnsiTheme="minorHAnsi" w:cs="Arial"/>
          </w:rPr>
          <w:t xml:space="preserve"> J</w:t>
        </w:r>
        <w:r>
          <w:rPr>
            <w:rFonts w:asciiTheme="minorHAnsi" w:hAnsiTheme="minorHAnsi" w:cs="Arial"/>
          </w:rPr>
          <w:t>.</w:t>
        </w:r>
      </w:hyperlink>
      <w:r w:rsidRPr="007B05B2">
        <w:rPr>
          <w:rFonts w:asciiTheme="minorHAnsi" w:hAnsiTheme="minorHAnsi" w:cs="Arial"/>
        </w:rPr>
        <w:t xml:space="preserve"> , </w:t>
      </w:r>
      <w:hyperlink r:id="rId23" w:history="1">
        <w:r w:rsidRPr="007B05B2">
          <w:rPr>
            <w:rFonts w:asciiTheme="minorHAnsi" w:hAnsiTheme="minorHAnsi" w:cs="Arial"/>
          </w:rPr>
          <w:t>Kaplan</w:t>
        </w:r>
        <w:r>
          <w:rPr>
            <w:rFonts w:asciiTheme="minorHAnsi" w:hAnsiTheme="minorHAnsi" w:cs="Arial"/>
          </w:rPr>
          <w:t>,</w:t>
        </w:r>
        <w:r w:rsidRPr="007B05B2">
          <w:rPr>
            <w:rFonts w:asciiTheme="minorHAnsi" w:hAnsiTheme="minorHAnsi" w:cs="Arial"/>
          </w:rPr>
          <w:t xml:space="preserve"> S</w:t>
        </w:r>
      </w:hyperlink>
      <w:r>
        <w:rPr>
          <w:rFonts w:asciiTheme="minorHAnsi" w:hAnsiTheme="minorHAnsi" w:cs="Arial"/>
        </w:rPr>
        <w:t>.</w:t>
      </w:r>
      <w:r w:rsidRPr="007B05B2">
        <w:rPr>
          <w:rFonts w:asciiTheme="minorHAnsi" w:hAnsiTheme="minorHAnsi" w:cs="Arial"/>
        </w:rPr>
        <w:t xml:space="preserve">, </w:t>
      </w:r>
      <w:hyperlink r:id="rId24" w:history="1">
        <w:proofErr w:type="spellStart"/>
        <w:r w:rsidRPr="007B05B2">
          <w:rPr>
            <w:rFonts w:asciiTheme="minorHAnsi" w:hAnsiTheme="minorHAnsi" w:cs="Arial"/>
          </w:rPr>
          <w:t>Liberthson</w:t>
        </w:r>
        <w:proofErr w:type="spellEnd"/>
        <w:r>
          <w:rPr>
            <w:rFonts w:asciiTheme="minorHAnsi" w:hAnsiTheme="minorHAnsi" w:cs="Arial"/>
          </w:rPr>
          <w:t>,</w:t>
        </w:r>
        <w:r w:rsidRPr="007B05B2">
          <w:rPr>
            <w:rFonts w:asciiTheme="minorHAnsi" w:hAnsiTheme="minorHAnsi" w:cs="Arial"/>
          </w:rPr>
          <w:t xml:space="preserve"> R</w:t>
        </w:r>
      </w:hyperlink>
      <w:r>
        <w:rPr>
          <w:rFonts w:asciiTheme="minorHAnsi" w:hAnsiTheme="minorHAnsi" w:cs="Arial"/>
          <w:b/>
        </w:rPr>
        <w:t xml:space="preserve">. </w:t>
      </w:r>
      <w:proofErr w:type="gramStart"/>
      <w:r w:rsidR="009E0941" w:rsidRPr="007B05B2">
        <w:rPr>
          <w:rFonts w:asciiTheme="minorHAnsi" w:hAnsiTheme="minorHAnsi" w:cs="Arial"/>
        </w:rPr>
        <w:t xml:space="preserve">Prevalence of congenital </w:t>
      </w:r>
      <w:r w:rsidR="009E0941" w:rsidRPr="007B05B2">
        <w:rPr>
          <w:rStyle w:val="highlight"/>
          <w:rFonts w:asciiTheme="minorHAnsi" w:hAnsiTheme="minorHAnsi" w:cs="Arial"/>
        </w:rPr>
        <w:t>heart</w:t>
      </w:r>
      <w:r w:rsidR="009E0941" w:rsidRPr="007B05B2">
        <w:rPr>
          <w:rFonts w:asciiTheme="minorHAnsi" w:hAnsiTheme="minorHAnsi" w:cs="Arial"/>
        </w:rPr>
        <w:t xml:space="preserve"> disease.</w:t>
      </w:r>
      <w:proofErr w:type="gramEnd"/>
      <w:r>
        <w:rPr>
          <w:rFonts w:asciiTheme="minorHAnsi" w:hAnsiTheme="minorHAnsi" w:cs="Arial"/>
          <w:b/>
        </w:rPr>
        <w:t xml:space="preserve"> </w:t>
      </w:r>
      <w:hyperlink r:id="rId25" w:tooltip="American heart journal." w:history="1">
        <w:proofErr w:type="gramStart"/>
        <w:r w:rsidRPr="007B05B2">
          <w:rPr>
            <w:rFonts w:asciiTheme="minorHAnsi" w:hAnsiTheme="minorHAnsi" w:cs="Arial"/>
            <w:i/>
          </w:rPr>
          <w:t xml:space="preserve">Am </w:t>
        </w:r>
        <w:r w:rsidRPr="007B05B2">
          <w:rPr>
            <w:rStyle w:val="highlight"/>
            <w:rFonts w:asciiTheme="minorHAnsi" w:hAnsiTheme="minorHAnsi" w:cs="Arial"/>
            <w:i/>
          </w:rPr>
          <w:t>Heart</w:t>
        </w:r>
        <w:r w:rsidRPr="007B05B2">
          <w:rPr>
            <w:rFonts w:asciiTheme="minorHAnsi" w:hAnsiTheme="minorHAnsi" w:cs="Arial"/>
            <w:i/>
          </w:rPr>
          <w:t xml:space="preserve"> J</w:t>
        </w:r>
        <w:r w:rsidRPr="007B05B2">
          <w:rPr>
            <w:rFonts w:asciiTheme="minorHAnsi" w:hAnsiTheme="minorHAnsi" w:cs="Arial"/>
          </w:rPr>
          <w:t>.</w:t>
        </w:r>
      </w:hyperlink>
      <w:r>
        <w:rPr>
          <w:rFonts w:asciiTheme="minorHAnsi" w:hAnsiTheme="minorHAnsi" w:cs="Arial"/>
        </w:rPr>
        <w:t xml:space="preserve"> </w:t>
      </w:r>
      <w:r w:rsidRPr="007B05B2">
        <w:rPr>
          <w:rFonts w:asciiTheme="minorHAnsi" w:hAnsiTheme="minorHAnsi" w:cs="Arial"/>
          <w:b/>
        </w:rPr>
        <w:t>147</w:t>
      </w:r>
      <w:r>
        <w:rPr>
          <w:rFonts w:asciiTheme="minorHAnsi" w:hAnsiTheme="minorHAnsi" w:cs="Arial"/>
          <w:b/>
        </w:rPr>
        <w:t xml:space="preserve"> </w:t>
      </w:r>
      <w:r>
        <w:rPr>
          <w:rFonts w:asciiTheme="minorHAnsi" w:hAnsiTheme="minorHAnsi" w:cs="Arial"/>
        </w:rPr>
        <w:t>(3), 425-39, (</w:t>
      </w:r>
      <w:r w:rsidRPr="007B05B2">
        <w:rPr>
          <w:rFonts w:asciiTheme="minorHAnsi" w:hAnsiTheme="minorHAnsi" w:cs="Arial"/>
        </w:rPr>
        <w:t>2004</w:t>
      </w:r>
      <w:r>
        <w:rPr>
          <w:rFonts w:asciiTheme="minorHAnsi" w:hAnsiTheme="minorHAnsi" w:cs="Arial"/>
        </w:rPr>
        <w:t>).</w:t>
      </w:r>
      <w:proofErr w:type="gramEnd"/>
    </w:p>
    <w:p w14:paraId="0F3B1363" w14:textId="77777777" w:rsidR="001A654A" w:rsidRDefault="001A654A" w:rsidP="007B05B2">
      <w:pPr>
        <w:shd w:val="clear" w:color="auto" w:fill="FFFFFF"/>
        <w:rPr>
          <w:rFonts w:asciiTheme="minorHAnsi" w:hAnsiTheme="minorHAnsi" w:cs="Arial"/>
        </w:rPr>
      </w:pPr>
    </w:p>
    <w:p w14:paraId="68638951" w14:textId="77777777" w:rsidR="009E0941" w:rsidRDefault="007B05B2" w:rsidP="007B05B2">
      <w:pPr>
        <w:shd w:val="clear" w:color="auto" w:fill="FFFFFF"/>
        <w:spacing w:before="150"/>
        <w:outlineLvl w:val="1"/>
        <w:rPr>
          <w:rStyle w:val="slug-doi3"/>
          <w:rFonts w:asciiTheme="minorHAnsi" w:hAnsiTheme="minorHAnsi" w:cs="Lucida Sans Unicode"/>
          <w:bCs/>
          <w:lang w:val="en"/>
        </w:rPr>
      </w:pPr>
      <w:r>
        <w:rPr>
          <w:rFonts w:asciiTheme="minorHAnsi" w:hAnsiTheme="minorHAnsi" w:cs="Arial"/>
          <w:bCs/>
          <w:kern w:val="36"/>
          <w:lang w:val="en"/>
        </w:rPr>
        <w:t xml:space="preserve">12. </w:t>
      </w:r>
      <w:r w:rsidRPr="007B05B2">
        <w:rPr>
          <w:rFonts w:asciiTheme="minorHAnsi" w:hAnsiTheme="minorHAnsi" w:cs="Arial"/>
          <w:bCs/>
          <w:kern w:val="36"/>
          <w:lang w:val="en"/>
        </w:rPr>
        <w:t xml:space="preserve">Marelli, A., Mackie, A., Ionescu-Ittu, R., Rahme, E., Pilote, L. </w:t>
      </w:r>
      <w:r w:rsidR="009E0941" w:rsidRPr="007B05B2">
        <w:rPr>
          <w:rFonts w:asciiTheme="minorHAnsi" w:hAnsiTheme="minorHAnsi" w:cs="Arial"/>
          <w:bCs/>
          <w:kern w:val="36"/>
          <w:lang w:val="en"/>
        </w:rPr>
        <w:t>Congenital Heart Disease in the General Population</w:t>
      </w:r>
      <w:r w:rsidRPr="007B05B2">
        <w:rPr>
          <w:rFonts w:asciiTheme="minorHAnsi" w:hAnsiTheme="minorHAnsi" w:cs="Arial"/>
          <w:bCs/>
          <w:kern w:val="36"/>
          <w:lang w:val="en"/>
        </w:rPr>
        <w:t>:</w:t>
      </w:r>
      <w:r>
        <w:rPr>
          <w:rFonts w:asciiTheme="minorHAnsi" w:hAnsiTheme="minorHAnsi" w:cs="Arial"/>
          <w:bCs/>
          <w:kern w:val="36"/>
          <w:lang w:val="en"/>
        </w:rPr>
        <w:t xml:space="preserve"> </w:t>
      </w:r>
      <w:r w:rsidR="009E0941" w:rsidRPr="007B05B2">
        <w:rPr>
          <w:rFonts w:asciiTheme="minorHAnsi" w:hAnsiTheme="minorHAnsi" w:cs="Lucida Sans Unicode"/>
          <w:bCs/>
          <w:lang w:val="en"/>
        </w:rPr>
        <w:t>Changing Prevalence and Age Distribution</w:t>
      </w:r>
      <w:r>
        <w:rPr>
          <w:rFonts w:asciiTheme="minorHAnsi" w:hAnsiTheme="minorHAnsi" w:cs="Lucida Sans Unicode"/>
          <w:bCs/>
          <w:lang w:val="en"/>
        </w:rPr>
        <w:t>.</w:t>
      </w:r>
      <w:r>
        <w:rPr>
          <w:rFonts w:asciiTheme="minorHAnsi" w:hAnsiTheme="minorHAnsi" w:cs="Arial"/>
          <w:bCs/>
          <w:kern w:val="36"/>
          <w:lang w:val="en"/>
        </w:rPr>
        <w:t xml:space="preserve"> </w:t>
      </w:r>
      <w:r w:rsidR="009E0941" w:rsidRPr="007B05B2">
        <w:rPr>
          <w:rFonts w:asciiTheme="minorHAnsi" w:hAnsiTheme="minorHAnsi" w:cs="Lucida Sans Unicode"/>
          <w:i/>
          <w:lang w:val="en"/>
        </w:rPr>
        <w:t>Circulation</w:t>
      </w:r>
      <w:r w:rsidR="009E0941" w:rsidRPr="007B05B2">
        <w:rPr>
          <w:rFonts w:asciiTheme="minorHAnsi" w:hAnsiTheme="minorHAnsi" w:cs="Lucida Sans Unicode"/>
          <w:lang w:val="en"/>
        </w:rPr>
        <w:t>.</w:t>
      </w:r>
      <w:r>
        <w:rPr>
          <w:rStyle w:val="slug-pub-date3"/>
          <w:rFonts w:asciiTheme="minorHAnsi" w:hAnsiTheme="minorHAnsi" w:cs="Lucida Sans Unicode"/>
          <w:lang w:val="en"/>
        </w:rPr>
        <w:t xml:space="preserve"> </w:t>
      </w:r>
      <w:r w:rsidR="009E0941" w:rsidRPr="007B05B2">
        <w:rPr>
          <w:rStyle w:val="slug-vol2"/>
          <w:rFonts w:asciiTheme="minorHAnsi" w:hAnsiTheme="minorHAnsi" w:cs="Lucida Sans Unicode"/>
          <w:b/>
          <w:lang w:val="en"/>
        </w:rPr>
        <w:t>115</w:t>
      </w:r>
      <w:r>
        <w:rPr>
          <w:rStyle w:val="slug-vol2"/>
          <w:rFonts w:asciiTheme="minorHAnsi" w:hAnsiTheme="minorHAnsi" w:cs="Lucida Sans Unicode"/>
          <w:lang w:val="en"/>
        </w:rPr>
        <w:t xml:space="preserve">, </w:t>
      </w:r>
      <w:r w:rsidR="009E0941" w:rsidRPr="007B05B2">
        <w:rPr>
          <w:rStyle w:val="slug-pages3"/>
          <w:rFonts w:asciiTheme="minorHAnsi" w:hAnsiTheme="minorHAnsi" w:cs="Lucida Sans Unicode"/>
          <w:b w:val="0"/>
          <w:lang w:val="en"/>
        </w:rPr>
        <w:t>163-172</w:t>
      </w:r>
      <w:r>
        <w:rPr>
          <w:rStyle w:val="slug-pages3"/>
          <w:rFonts w:asciiTheme="minorHAnsi" w:hAnsiTheme="minorHAnsi" w:cs="Lucida Sans Unicode"/>
          <w:b w:val="0"/>
          <w:lang w:val="en"/>
        </w:rPr>
        <w:t>,</w:t>
      </w:r>
      <w:r w:rsidR="009E0941" w:rsidRPr="007B05B2">
        <w:rPr>
          <w:rStyle w:val="slug-pages3"/>
          <w:rFonts w:asciiTheme="minorHAnsi" w:hAnsiTheme="minorHAnsi" w:cs="Lucida Sans Unicode"/>
          <w:lang w:val="en"/>
        </w:rPr>
        <w:t xml:space="preserve"> </w:t>
      </w:r>
      <w:r>
        <w:rPr>
          <w:rStyle w:val="slug-doi3"/>
          <w:rFonts w:asciiTheme="minorHAnsi" w:hAnsiTheme="minorHAnsi" w:cs="Lucida Sans Unicode"/>
          <w:bCs/>
          <w:lang w:val="en"/>
        </w:rPr>
        <w:t>DOI</w:t>
      </w:r>
      <w:r w:rsidR="009E0941" w:rsidRPr="007B05B2">
        <w:rPr>
          <w:rStyle w:val="slug-doi3"/>
          <w:rFonts w:asciiTheme="minorHAnsi" w:hAnsiTheme="minorHAnsi" w:cs="Lucida Sans Unicode"/>
          <w:bCs/>
          <w:lang w:val="en"/>
        </w:rPr>
        <w:t>: 10.1161/​CIRCULATIONAHA.106.627224</w:t>
      </w:r>
      <w:r>
        <w:rPr>
          <w:rStyle w:val="slug-doi3"/>
          <w:rFonts w:asciiTheme="minorHAnsi" w:hAnsiTheme="minorHAnsi" w:cs="Lucida Sans Unicode"/>
          <w:bCs/>
          <w:lang w:val="en"/>
        </w:rPr>
        <w:t>, (2007).</w:t>
      </w:r>
    </w:p>
    <w:p w14:paraId="4D97C5C9" w14:textId="77777777" w:rsidR="00C213DF" w:rsidRPr="007B05B2" w:rsidRDefault="00C213DF" w:rsidP="007B05B2">
      <w:pPr>
        <w:shd w:val="clear" w:color="auto" w:fill="FFFFFF"/>
        <w:spacing w:before="150"/>
        <w:outlineLvl w:val="1"/>
        <w:rPr>
          <w:rFonts w:asciiTheme="minorHAnsi" w:hAnsiTheme="minorHAnsi" w:cs="Arial"/>
          <w:bCs/>
          <w:kern w:val="36"/>
          <w:lang w:val="en"/>
        </w:rPr>
      </w:pPr>
      <w:r>
        <w:rPr>
          <w:rStyle w:val="slug-doi3"/>
          <w:rFonts w:asciiTheme="minorHAnsi" w:hAnsiTheme="minorHAnsi" w:cs="Lucida Sans Unicode"/>
          <w:bCs/>
          <w:lang w:val="en"/>
        </w:rPr>
        <w:t xml:space="preserve">13. DiNardo, J. Heart failure associated with adult congenital heart disease. </w:t>
      </w:r>
      <w:proofErr w:type="spellStart"/>
      <w:r w:rsidRPr="00C213DF">
        <w:rPr>
          <w:rFonts w:asciiTheme="minorHAnsi" w:eastAsiaTheme="minorHAnsi" w:hAnsiTheme="minorHAnsi" w:cs="Arial"/>
          <w:i/>
          <w:iCs/>
        </w:rPr>
        <w:t>Semin</w:t>
      </w:r>
      <w:proofErr w:type="spellEnd"/>
      <w:r w:rsidRPr="00C213DF">
        <w:rPr>
          <w:rFonts w:asciiTheme="minorHAnsi" w:eastAsiaTheme="minorHAnsi" w:hAnsiTheme="minorHAnsi" w:cs="Arial"/>
          <w:i/>
          <w:iCs/>
        </w:rPr>
        <w:t xml:space="preserve"> </w:t>
      </w:r>
      <w:proofErr w:type="spellStart"/>
      <w:r w:rsidRPr="00C213DF">
        <w:rPr>
          <w:rFonts w:asciiTheme="minorHAnsi" w:eastAsiaTheme="minorHAnsi" w:hAnsiTheme="minorHAnsi" w:cs="Arial"/>
          <w:i/>
          <w:iCs/>
        </w:rPr>
        <w:t>Cardiothorac</w:t>
      </w:r>
      <w:proofErr w:type="spellEnd"/>
      <w:r w:rsidRPr="00C213DF">
        <w:rPr>
          <w:rFonts w:asciiTheme="minorHAnsi" w:eastAsiaTheme="minorHAnsi" w:hAnsiTheme="minorHAnsi" w:cs="Arial"/>
          <w:i/>
          <w:iCs/>
        </w:rPr>
        <w:t xml:space="preserve"> </w:t>
      </w:r>
      <w:proofErr w:type="spellStart"/>
      <w:r w:rsidRPr="00C213DF">
        <w:rPr>
          <w:rFonts w:asciiTheme="minorHAnsi" w:eastAsiaTheme="minorHAnsi" w:hAnsiTheme="minorHAnsi" w:cs="Arial"/>
          <w:i/>
          <w:iCs/>
        </w:rPr>
        <w:t>Vasc</w:t>
      </w:r>
      <w:proofErr w:type="spellEnd"/>
      <w:r w:rsidRPr="00C213DF">
        <w:rPr>
          <w:rFonts w:asciiTheme="minorHAnsi" w:eastAsiaTheme="minorHAnsi" w:hAnsiTheme="minorHAnsi" w:cs="Arial"/>
          <w:i/>
          <w:iCs/>
        </w:rPr>
        <w:t xml:space="preserve"> </w:t>
      </w:r>
      <w:proofErr w:type="spellStart"/>
      <w:r w:rsidRPr="00C213DF">
        <w:rPr>
          <w:rFonts w:asciiTheme="minorHAnsi" w:eastAsiaTheme="minorHAnsi" w:hAnsiTheme="minorHAnsi" w:cs="Arial"/>
          <w:i/>
          <w:iCs/>
        </w:rPr>
        <w:t>Anesth</w:t>
      </w:r>
      <w:proofErr w:type="spellEnd"/>
      <w:r>
        <w:rPr>
          <w:rFonts w:asciiTheme="minorHAnsi" w:eastAsiaTheme="minorHAnsi" w:hAnsiTheme="minorHAnsi" w:cs="Arial"/>
          <w:i/>
          <w:iCs/>
        </w:rPr>
        <w:t>.</w:t>
      </w:r>
      <w:r>
        <w:rPr>
          <w:rFonts w:ascii="Arial" w:eastAsiaTheme="minorHAnsi" w:hAnsi="Arial" w:cs="Arial"/>
          <w:sz w:val="22"/>
          <w:szCs w:val="22"/>
        </w:rPr>
        <w:t xml:space="preserve"> </w:t>
      </w:r>
      <w:r w:rsidRPr="00C213DF">
        <w:rPr>
          <w:rFonts w:ascii="Arial" w:eastAsiaTheme="minorHAnsi" w:hAnsi="Arial" w:cs="Arial"/>
          <w:b/>
          <w:sz w:val="22"/>
          <w:szCs w:val="22"/>
        </w:rPr>
        <w:t>17</w:t>
      </w:r>
      <w:r>
        <w:rPr>
          <w:rFonts w:ascii="Arial" w:eastAsiaTheme="minorHAnsi" w:hAnsi="Arial" w:cs="Arial"/>
          <w:sz w:val="22"/>
          <w:szCs w:val="22"/>
        </w:rPr>
        <w:t xml:space="preserve">, 44-54, </w:t>
      </w:r>
      <w:r w:rsidRPr="00C213DF">
        <w:rPr>
          <w:rFonts w:asciiTheme="minorHAnsi" w:eastAsiaTheme="minorHAnsi" w:hAnsiTheme="minorHAnsi" w:cs="Arial"/>
        </w:rPr>
        <w:t>DOI: 10.1177/1089253212469841</w:t>
      </w:r>
      <w:r>
        <w:rPr>
          <w:rFonts w:asciiTheme="minorHAnsi" w:eastAsiaTheme="minorHAnsi" w:hAnsiTheme="minorHAnsi" w:cs="Arial"/>
        </w:rPr>
        <w:t>,</w:t>
      </w:r>
      <w:r>
        <w:rPr>
          <w:rFonts w:ascii="Arial" w:eastAsiaTheme="minorHAnsi" w:hAnsi="Arial" w:cs="Arial"/>
          <w:sz w:val="22"/>
          <w:szCs w:val="22"/>
        </w:rPr>
        <w:t xml:space="preserve"> (2013).</w:t>
      </w:r>
    </w:p>
    <w:sectPr w:rsidR="00C213DF" w:rsidRPr="007B05B2" w:rsidSect="00FD4BB7">
      <w:footerReference w:type="default" r:id="rId26"/>
      <w:headerReference w:type="first" r:id="rId27"/>
      <w:footerReference w:type="first" r:id="rId28"/>
      <w:pgSz w:w="12240" w:h="15840"/>
      <w:pgMar w:top="1626" w:right="1440" w:bottom="1440" w:left="1440" w:header="720" w:footer="720" w:gutter="0"/>
      <w:cols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Iki Adachi" w:date="2013-07-06T17:06:00Z" w:initials="IA">
    <w:p w14:paraId="4BB66E95" w14:textId="77777777" w:rsidR="001716F4" w:rsidRDefault="001716F4">
      <w:pPr>
        <w:pStyle w:val="CommentText"/>
      </w:pPr>
      <w:r>
        <w:rPr>
          <w:rStyle w:val="CommentReference"/>
        </w:rPr>
        <w:annotationRef/>
      </w:r>
      <w:r>
        <w:t xml:space="preserve">Fig 7 did not show the “cuff of ventricular muscle” as described here. </w:t>
      </w:r>
    </w:p>
    <w:p w14:paraId="34B91F18" w14:textId="77777777" w:rsidR="001716F4" w:rsidRDefault="001716F4">
      <w:pPr>
        <w:pStyle w:val="CommentText"/>
      </w:pPr>
      <w:r>
        <w:t xml:space="preserve">I pointed out this previously. Fig 7 shows </w:t>
      </w:r>
      <w:proofErr w:type="spellStart"/>
      <w:r>
        <w:t>cardiectomy</w:t>
      </w:r>
      <w:proofErr w:type="spellEnd"/>
      <w:r>
        <w:t xml:space="preserve"> at the ATRIAL level, not at the VENTRICULAR level. </w:t>
      </w:r>
    </w:p>
    <w:p w14:paraId="6D0693C0" w14:textId="77777777" w:rsidR="001716F4" w:rsidRDefault="001716F4">
      <w:pPr>
        <w:pStyle w:val="CommentText"/>
      </w:pPr>
      <w:r>
        <w:t xml:space="preserve">We cut the heart at the VENTRICULAR level so we could leave a small cuff of the ventricular muscle. </w:t>
      </w:r>
    </w:p>
    <w:p w14:paraId="1E3EF702" w14:textId="4B35ED6A" w:rsidR="001716F4" w:rsidRDefault="001716F4">
      <w:pPr>
        <w:pStyle w:val="CommentText"/>
      </w:pPr>
      <w:r>
        <w:t>I think Fig 7 needs to be revised.</w:t>
      </w:r>
    </w:p>
  </w:comment>
  <w:comment w:id="2" w:author="Iki Adachi" w:date="2013-07-06T17:07:00Z" w:initials="IA">
    <w:p w14:paraId="6EE1E89A" w14:textId="18D5B973" w:rsidR="001716F4" w:rsidRDefault="001716F4">
      <w:pPr>
        <w:pStyle w:val="CommentText"/>
      </w:pPr>
      <w:r>
        <w:rPr>
          <w:rStyle w:val="CommentReference"/>
        </w:rPr>
        <w:annotationRef/>
      </w:r>
      <w:r>
        <w:t xml:space="preserve">Same as the fig 7, no muscle cuff is shown. </w:t>
      </w:r>
    </w:p>
  </w:comment>
  <w:comment w:id="4" w:author="Jen" w:date="2013-07-30T11:50:00Z" w:initials="J">
    <w:p w14:paraId="21E65BBD" w14:textId="13B6586A" w:rsidR="001716F4" w:rsidRDefault="001716F4">
      <w:pPr>
        <w:pStyle w:val="CommentText"/>
      </w:pPr>
      <w:r>
        <w:rPr>
          <w:rStyle w:val="CommentReference"/>
        </w:rPr>
        <w:annotationRef/>
      </w:r>
      <w:r>
        <w:t>Could you please describe the outpatient protocol?</w:t>
      </w:r>
    </w:p>
  </w:comment>
  <w:comment w:id="5" w:author="Jen" w:date="2013-08-06T08:58:00Z" w:initials="J">
    <w:p w14:paraId="4DDF892D" w14:textId="77777777" w:rsidR="001716F4" w:rsidRDefault="001716F4" w:rsidP="00FE1100">
      <w:pPr>
        <w:pStyle w:val="CommentText"/>
      </w:pPr>
      <w:r>
        <w:rPr>
          <w:rStyle w:val="CommentReference"/>
        </w:rPr>
        <w:annotationRef/>
      </w:r>
      <w:r>
        <w:t>Since clamping of the aorta is already noted in Figure 5, does it need to be mentioned again here? If so, then perhaps we can move it up to Figure 5</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B849C" w14:textId="77777777" w:rsidR="001716F4" w:rsidRDefault="001716F4">
      <w:r>
        <w:separator/>
      </w:r>
    </w:p>
  </w:endnote>
  <w:endnote w:type="continuationSeparator" w:id="0">
    <w:p w14:paraId="59209719" w14:textId="77777777" w:rsidR="001716F4" w:rsidRDefault="0017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illSans">
    <w:panose1 w:val="00000000000000000000"/>
    <w:charset w:val="00"/>
    <w:family w:val="auto"/>
    <w:notTrueType/>
    <w:pitch w:val="default"/>
    <w:sig w:usb0="00000003" w:usb1="00000000" w:usb2="00000000" w:usb3="00000000" w:csb0="00000001" w:csb1="00000000"/>
  </w:font>
  <w:font w:name="GillSans-Italic">
    <w:panose1 w:val="00000000000000000000"/>
    <w:charset w:val="00"/>
    <w:family w:val="auto"/>
    <w:notTrueType/>
    <w:pitch w:val="default"/>
    <w:sig w:usb0="00000003" w:usb1="00000000" w:usb2="00000000" w:usb3="00000000" w:csb0="00000001" w:csb1="00000000"/>
  </w:font>
  <w:font w:name="GillSan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71A38" w14:textId="77777777" w:rsidR="001716F4" w:rsidRPr="00494F77" w:rsidRDefault="001716F4" w:rsidP="00FD4BB7">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B96DCF">
      <w:rPr>
        <w:rFonts w:ascii="Calibri" w:hAnsi="Calibri" w:cs="Calibri"/>
        <w:noProof/>
        <w:sz w:val="20"/>
      </w:rPr>
      <w:t>7</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B96DCF">
      <w:rPr>
        <w:rFonts w:ascii="Calibri" w:hAnsi="Calibri" w:cs="Calibri"/>
        <w:noProof/>
        <w:sz w:val="20"/>
      </w:rPr>
      <w:t>10</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EAB23" w14:textId="77777777" w:rsidR="001716F4" w:rsidRPr="00494F77" w:rsidRDefault="001716F4">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9</w:t>
    </w:r>
    <w:r w:rsidRPr="00494F77">
      <w:rPr>
        <w:rFonts w:ascii="Calibri" w:hAnsi="Calibri" w:cs="Calibri"/>
        <w:sz w:val="20"/>
      </w:rPr>
      <w:fldChar w:fldCharType="end"/>
    </w:r>
  </w:p>
  <w:p w14:paraId="3AD834EF" w14:textId="77777777" w:rsidR="001716F4" w:rsidRDefault="001716F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28BF8" w14:textId="77777777" w:rsidR="001716F4" w:rsidRDefault="001716F4">
      <w:r>
        <w:separator/>
      </w:r>
    </w:p>
  </w:footnote>
  <w:footnote w:type="continuationSeparator" w:id="0">
    <w:p w14:paraId="5A0EEE07" w14:textId="77777777" w:rsidR="001716F4" w:rsidRDefault="001716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66117" w14:textId="77777777" w:rsidR="001716F4" w:rsidRPr="00494F77" w:rsidRDefault="001716F4" w:rsidP="00FD4BB7">
    <w:pPr>
      <w:pStyle w:val="Header"/>
      <w:ind w:firstLine="3600"/>
      <w:jc w:val="center"/>
      <w:rPr>
        <w:rFonts w:ascii="Calibri" w:hAnsi="Calibri" w:cs="Calibri"/>
        <w:b/>
        <w:color w:val="1F497D"/>
        <w:sz w:val="40"/>
      </w:rPr>
    </w:pPr>
    <w:r>
      <w:rPr>
        <w:rFonts w:ascii="Calibri" w:hAnsi="Calibri" w:cs="Calibri"/>
        <w:b/>
        <w:noProof/>
        <w:color w:val="1F497D"/>
        <w:sz w:val="40"/>
        <w:lang w:val="en-US" w:eastAsia="en-US"/>
      </w:rPr>
      <w:drawing>
        <wp:anchor distT="0" distB="0" distL="114300" distR="114300" simplePos="0" relativeHeight="251659264" behindDoc="0" locked="0" layoutInCell="1" allowOverlap="1" wp14:anchorId="66684A46" wp14:editId="49F659B6">
          <wp:simplePos x="0" y="0"/>
          <wp:positionH relativeFrom="column">
            <wp:posOffset>-121920</wp:posOffset>
          </wp:positionH>
          <wp:positionV relativeFrom="paragraph">
            <wp:posOffset>-430530</wp:posOffset>
          </wp:positionV>
          <wp:extent cx="5608320" cy="934085"/>
          <wp:effectExtent l="0" t="0" r="0" b="0"/>
          <wp:wrapNone/>
          <wp:docPr id="1" name="Picture 1" descr="letterhead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320" cy="9340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color w:val="1F497D"/>
        <w:sz w:val="40"/>
      </w:rPr>
      <w:t>Alternative Medical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E3E13"/>
    <w:multiLevelType w:val="multilevel"/>
    <w:tmpl w:val="2F180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54A"/>
    <w:rsid w:val="0000537D"/>
    <w:rsid w:val="00016A8E"/>
    <w:rsid w:val="00016D6F"/>
    <w:rsid w:val="00020792"/>
    <w:rsid w:val="00022A71"/>
    <w:rsid w:val="00024C9C"/>
    <w:rsid w:val="00024F8C"/>
    <w:rsid w:val="00026A4F"/>
    <w:rsid w:val="000309E3"/>
    <w:rsid w:val="000326EA"/>
    <w:rsid w:val="00036EBC"/>
    <w:rsid w:val="00037AF1"/>
    <w:rsid w:val="000420E6"/>
    <w:rsid w:val="0005249F"/>
    <w:rsid w:val="0005532A"/>
    <w:rsid w:val="0005599B"/>
    <w:rsid w:val="00056AD3"/>
    <w:rsid w:val="00060C72"/>
    <w:rsid w:val="00061D70"/>
    <w:rsid w:val="00064BC6"/>
    <w:rsid w:val="00066097"/>
    <w:rsid w:val="00066F15"/>
    <w:rsid w:val="00066FAB"/>
    <w:rsid w:val="00070CC9"/>
    <w:rsid w:val="00072DFC"/>
    <w:rsid w:val="000743D9"/>
    <w:rsid w:val="00077656"/>
    <w:rsid w:val="00080E07"/>
    <w:rsid w:val="000842F9"/>
    <w:rsid w:val="00086108"/>
    <w:rsid w:val="00090042"/>
    <w:rsid w:val="00092475"/>
    <w:rsid w:val="000941CD"/>
    <w:rsid w:val="00097A1C"/>
    <w:rsid w:val="000A24D2"/>
    <w:rsid w:val="000A5E22"/>
    <w:rsid w:val="000B09B0"/>
    <w:rsid w:val="000B1C50"/>
    <w:rsid w:val="000B2FCA"/>
    <w:rsid w:val="000B3C76"/>
    <w:rsid w:val="000B4D79"/>
    <w:rsid w:val="000B6893"/>
    <w:rsid w:val="000C1DA4"/>
    <w:rsid w:val="000C7CE1"/>
    <w:rsid w:val="000D1021"/>
    <w:rsid w:val="000E1179"/>
    <w:rsid w:val="000E26AE"/>
    <w:rsid w:val="000E3681"/>
    <w:rsid w:val="000E5EAA"/>
    <w:rsid w:val="000F2154"/>
    <w:rsid w:val="000F38E7"/>
    <w:rsid w:val="000F4409"/>
    <w:rsid w:val="00103F1A"/>
    <w:rsid w:val="0010621B"/>
    <w:rsid w:val="00112226"/>
    <w:rsid w:val="00112AF5"/>
    <w:rsid w:val="0011378D"/>
    <w:rsid w:val="001157FA"/>
    <w:rsid w:val="001171CD"/>
    <w:rsid w:val="00121E2F"/>
    <w:rsid w:val="0012288F"/>
    <w:rsid w:val="00122F17"/>
    <w:rsid w:val="00125D67"/>
    <w:rsid w:val="00126992"/>
    <w:rsid w:val="00132238"/>
    <w:rsid w:val="00137ED8"/>
    <w:rsid w:val="0014251F"/>
    <w:rsid w:val="00151140"/>
    <w:rsid w:val="00151609"/>
    <w:rsid w:val="00151F54"/>
    <w:rsid w:val="001521D5"/>
    <w:rsid w:val="001536CA"/>
    <w:rsid w:val="001559AA"/>
    <w:rsid w:val="00155EE9"/>
    <w:rsid w:val="00163D0D"/>
    <w:rsid w:val="001649D9"/>
    <w:rsid w:val="00164DA6"/>
    <w:rsid w:val="0016505E"/>
    <w:rsid w:val="00165735"/>
    <w:rsid w:val="0016749F"/>
    <w:rsid w:val="001706AD"/>
    <w:rsid w:val="00170C19"/>
    <w:rsid w:val="001716F4"/>
    <w:rsid w:val="00171E17"/>
    <w:rsid w:val="001730C2"/>
    <w:rsid w:val="001739B4"/>
    <w:rsid w:val="00174FD8"/>
    <w:rsid w:val="001755F2"/>
    <w:rsid w:val="0017739F"/>
    <w:rsid w:val="00181552"/>
    <w:rsid w:val="00182DE6"/>
    <w:rsid w:val="00186A44"/>
    <w:rsid w:val="00187B83"/>
    <w:rsid w:val="00193A06"/>
    <w:rsid w:val="00197348"/>
    <w:rsid w:val="001A1534"/>
    <w:rsid w:val="001A556D"/>
    <w:rsid w:val="001A5CE2"/>
    <w:rsid w:val="001A654A"/>
    <w:rsid w:val="001B0A93"/>
    <w:rsid w:val="001B0B57"/>
    <w:rsid w:val="001B508C"/>
    <w:rsid w:val="001B704A"/>
    <w:rsid w:val="001B7610"/>
    <w:rsid w:val="001D0291"/>
    <w:rsid w:val="001D39D0"/>
    <w:rsid w:val="001D3F92"/>
    <w:rsid w:val="001D6A5C"/>
    <w:rsid w:val="001E6613"/>
    <w:rsid w:val="001E7F1E"/>
    <w:rsid w:val="001F0A19"/>
    <w:rsid w:val="001F3D9B"/>
    <w:rsid w:val="001F6CBE"/>
    <w:rsid w:val="001F6E58"/>
    <w:rsid w:val="00201014"/>
    <w:rsid w:val="002056DE"/>
    <w:rsid w:val="002102D1"/>
    <w:rsid w:val="00221E68"/>
    <w:rsid w:val="00221E75"/>
    <w:rsid w:val="00227A27"/>
    <w:rsid w:val="002317F2"/>
    <w:rsid w:val="00234B4F"/>
    <w:rsid w:val="00234D9C"/>
    <w:rsid w:val="00235720"/>
    <w:rsid w:val="00237B7F"/>
    <w:rsid w:val="00237B87"/>
    <w:rsid w:val="00241C07"/>
    <w:rsid w:val="00246374"/>
    <w:rsid w:val="00246B82"/>
    <w:rsid w:val="00252168"/>
    <w:rsid w:val="00254B48"/>
    <w:rsid w:val="002579FB"/>
    <w:rsid w:val="0026600B"/>
    <w:rsid w:val="00271E5C"/>
    <w:rsid w:val="00273EC8"/>
    <w:rsid w:val="00276B63"/>
    <w:rsid w:val="002868BF"/>
    <w:rsid w:val="0029130B"/>
    <w:rsid w:val="0029306A"/>
    <w:rsid w:val="002936D1"/>
    <w:rsid w:val="002A11B0"/>
    <w:rsid w:val="002A17CD"/>
    <w:rsid w:val="002A2CEA"/>
    <w:rsid w:val="002A63D8"/>
    <w:rsid w:val="002B1375"/>
    <w:rsid w:val="002B17C0"/>
    <w:rsid w:val="002B2773"/>
    <w:rsid w:val="002B2F6F"/>
    <w:rsid w:val="002B30DB"/>
    <w:rsid w:val="002B7107"/>
    <w:rsid w:val="002C01F8"/>
    <w:rsid w:val="002C39BB"/>
    <w:rsid w:val="002C3E8C"/>
    <w:rsid w:val="002C58DE"/>
    <w:rsid w:val="002D12B7"/>
    <w:rsid w:val="002D4AFF"/>
    <w:rsid w:val="002E1882"/>
    <w:rsid w:val="002E29E7"/>
    <w:rsid w:val="002F1717"/>
    <w:rsid w:val="002F3A13"/>
    <w:rsid w:val="002F7A4C"/>
    <w:rsid w:val="00303DB6"/>
    <w:rsid w:val="003065D6"/>
    <w:rsid w:val="003129EE"/>
    <w:rsid w:val="003172A8"/>
    <w:rsid w:val="0032017D"/>
    <w:rsid w:val="00324C10"/>
    <w:rsid w:val="00327496"/>
    <w:rsid w:val="00332AA2"/>
    <w:rsid w:val="003338FD"/>
    <w:rsid w:val="00335214"/>
    <w:rsid w:val="00345359"/>
    <w:rsid w:val="00345FE2"/>
    <w:rsid w:val="00351C2A"/>
    <w:rsid w:val="00357987"/>
    <w:rsid w:val="00361080"/>
    <w:rsid w:val="0036208C"/>
    <w:rsid w:val="00362130"/>
    <w:rsid w:val="0036247E"/>
    <w:rsid w:val="00364DB3"/>
    <w:rsid w:val="0037057E"/>
    <w:rsid w:val="00374DE2"/>
    <w:rsid w:val="00377DC4"/>
    <w:rsid w:val="00386A03"/>
    <w:rsid w:val="00390F5E"/>
    <w:rsid w:val="00392A4C"/>
    <w:rsid w:val="0039778C"/>
    <w:rsid w:val="003A32A0"/>
    <w:rsid w:val="003B08B9"/>
    <w:rsid w:val="003B25DF"/>
    <w:rsid w:val="003B3113"/>
    <w:rsid w:val="003B5D08"/>
    <w:rsid w:val="003B79C3"/>
    <w:rsid w:val="003C1586"/>
    <w:rsid w:val="003C6674"/>
    <w:rsid w:val="003C6866"/>
    <w:rsid w:val="003D10B9"/>
    <w:rsid w:val="003D36BC"/>
    <w:rsid w:val="003D4D5B"/>
    <w:rsid w:val="003D640F"/>
    <w:rsid w:val="003E056A"/>
    <w:rsid w:val="003E31F4"/>
    <w:rsid w:val="003E5B36"/>
    <w:rsid w:val="003F4239"/>
    <w:rsid w:val="003F6374"/>
    <w:rsid w:val="003F72F4"/>
    <w:rsid w:val="004004B4"/>
    <w:rsid w:val="004007F5"/>
    <w:rsid w:val="0040307C"/>
    <w:rsid w:val="0040732A"/>
    <w:rsid w:val="00407721"/>
    <w:rsid w:val="004225E5"/>
    <w:rsid w:val="0042371B"/>
    <w:rsid w:val="00424BDF"/>
    <w:rsid w:val="00427A83"/>
    <w:rsid w:val="00427D7B"/>
    <w:rsid w:val="00437DBA"/>
    <w:rsid w:val="00447C97"/>
    <w:rsid w:val="00451EEC"/>
    <w:rsid w:val="00453171"/>
    <w:rsid w:val="00453F5B"/>
    <w:rsid w:val="00456A85"/>
    <w:rsid w:val="004571D5"/>
    <w:rsid w:val="00462BE6"/>
    <w:rsid w:val="0046630A"/>
    <w:rsid w:val="00466A32"/>
    <w:rsid w:val="00471137"/>
    <w:rsid w:val="00472F07"/>
    <w:rsid w:val="00473096"/>
    <w:rsid w:val="00473F15"/>
    <w:rsid w:val="00482823"/>
    <w:rsid w:val="00486549"/>
    <w:rsid w:val="00486DCD"/>
    <w:rsid w:val="004934E5"/>
    <w:rsid w:val="0049636B"/>
    <w:rsid w:val="00497EC9"/>
    <w:rsid w:val="004A0247"/>
    <w:rsid w:val="004A2079"/>
    <w:rsid w:val="004A3057"/>
    <w:rsid w:val="004A444A"/>
    <w:rsid w:val="004A4A0D"/>
    <w:rsid w:val="004B1C67"/>
    <w:rsid w:val="004B2A46"/>
    <w:rsid w:val="004B441C"/>
    <w:rsid w:val="004B4A6E"/>
    <w:rsid w:val="004C1CAF"/>
    <w:rsid w:val="004C75CE"/>
    <w:rsid w:val="004C7AC4"/>
    <w:rsid w:val="004D0575"/>
    <w:rsid w:val="004D464A"/>
    <w:rsid w:val="004D5501"/>
    <w:rsid w:val="004E3DFD"/>
    <w:rsid w:val="004E6435"/>
    <w:rsid w:val="004F1B25"/>
    <w:rsid w:val="004F2156"/>
    <w:rsid w:val="004F25E2"/>
    <w:rsid w:val="004F38ED"/>
    <w:rsid w:val="004F41C0"/>
    <w:rsid w:val="00500E6F"/>
    <w:rsid w:val="005019D9"/>
    <w:rsid w:val="00504A02"/>
    <w:rsid w:val="00506A16"/>
    <w:rsid w:val="00507108"/>
    <w:rsid w:val="005135D6"/>
    <w:rsid w:val="005214D4"/>
    <w:rsid w:val="005236CC"/>
    <w:rsid w:val="0052526D"/>
    <w:rsid w:val="0052527D"/>
    <w:rsid w:val="00527D81"/>
    <w:rsid w:val="005300D3"/>
    <w:rsid w:val="0053390B"/>
    <w:rsid w:val="005352A0"/>
    <w:rsid w:val="005360D6"/>
    <w:rsid w:val="0054111F"/>
    <w:rsid w:val="00543099"/>
    <w:rsid w:val="0055146E"/>
    <w:rsid w:val="005538E6"/>
    <w:rsid w:val="00556612"/>
    <w:rsid w:val="00556636"/>
    <w:rsid w:val="00557A5E"/>
    <w:rsid w:val="00560DE8"/>
    <w:rsid w:val="0056371A"/>
    <w:rsid w:val="005653F6"/>
    <w:rsid w:val="00566E80"/>
    <w:rsid w:val="00571B10"/>
    <w:rsid w:val="005740A1"/>
    <w:rsid w:val="005742AC"/>
    <w:rsid w:val="00576223"/>
    <w:rsid w:val="005779E1"/>
    <w:rsid w:val="00580142"/>
    <w:rsid w:val="00591B07"/>
    <w:rsid w:val="00593525"/>
    <w:rsid w:val="00593F09"/>
    <w:rsid w:val="00594581"/>
    <w:rsid w:val="00597C98"/>
    <w:rsid w:val="005A35E8"/>
    <w:rsid w:val="005A5F4B"/>
    <w:rsid w:val="005A5F4F"/>
    <w:rsid w:val="005A6AEF"/>
    <w:rsid w:val="005B46DD"/>
    <w:rsid w:val="005B662C"/>
    <w:rsid w:val="005B6E80"/>
    <w:rsid w:val="005C19E1"/>
    <w:rsid w:val="005C353F"/>
    <w:rsid w:val="005C3543"/>
    <w:rsid w:val="005C36EB"/>
    <w:rsid w:val="005C463A"/>
    <w:rsid w:val="005C54BD"/>
    <w:rsid w:val="005D3E3A"/>
    <w:rsid w:val="005D579D"/>
    <w:rsid w:val="005E0229"/>
    <w:rsid w:val="005E2917"/>
    <w:rsid w:val="005E2A59"/>
    <w:rsid w:val="005E35F1"/>
    <w:rsid w:val="005E435D"/>
    <w:rsid w:val="005E7A1D"/>
    <w:rsid w:val="005F6D1E"/>
    <w:rsid w:val="0060018B"/>
    <w:rsid w:val="0060230C"/>
    <w:rsid w:val="006034BD"/>
    <w:rsid w:val="00607F9D"/>
    <w:rsid w:val="00610CA0"/>
    <w:rsid w:val="00611001"/>
    <w:rsid w:val="0061142E"/>
    <w:rsid w:val="00621943"/>
    <w:rsid w:val="00626B4E"/>
    <w:rsid w:val="00627B63"/>
    <w:rsid w:val="006311BE"/>
    <w:rsid w:val="00631D7A"/>
    <w:rsid w:val="00635BDB"/>
    <w:rsid w:val="00637958"/>
    <w:rsid w:val="0064073D"/>
    <w:rsid w:val="0064386B"/>
    <w:rsid w:val="00650E66"/>
    <w:rsid w:val="0065316F"/>
    <w:rsid w:val="00654809"/>
    <w:rsid w:val="00654AE2"/>
    <w:rsid w:val="006565FF"/>
    <w:rsid w:val="0066111F"/>
    <w:rsid w:val="00663802"/>
    <w:rsid w:val="00666407"/>
    <w:rsid w:val="00667CF0"/>
    <w:rsid w:val="00670208"/>
    <w:rsid w:val="00673A7A"/>
    <w:rsid w:val="00675AFE"/>
    <w:rsid w:val="0068189F"/>
    <w:rsid w:val="00683A09"/>
    <w:rsid w:val="00684AFD"/>
    <w:rsid w:val="00684F44"/>
    <w:rsid w:val="00686F5F"/>
    <w:rsid w:val="00687E7D"/>
    <w:rsid w:val="006902C4"/>
    <w:rsid w:val="00691B6E"/>
    <w:rsid w:val="00692506"/>
    <w:rsid w:val="00692C77"/>
    <w:rsid w:val="00695EA4"/>
    <w:rsid w:val="00696F8C"/>
    <w:rsid w:val="006A299B"/>
    <w:rsid w:val="006A5030"/>
    <w:rsid w:val="006A73AA"/>
    <w:rsid w:val="006B3BDB"/>
    <w:rsid w:val="006C0286"/>
    <w:rsid w:val="006C0BA7"/>
    <w:rsid w:val="006C4102"/>
    <w:rsid w:val="006D0657"/>
    <w:rsid w:val="006D1CDB"/>
    <w:rsid w:val="006D6C6E"/>
    <w:rsid w:val="006E3732"/>
    <w:rsid w:val="006E769E"/>
    <w:rsid w:val="006F010B"/>
    <w:rsid w:val="006F047F"/>
    <w:rsid w:val="006F0926"/>
    <w:rsid w:val="006F2E2B"/>
    <w:rsid w:val="006F440B"/>
    <w:rsid w:val="006F4B22"/>
    <w:rsid w:val="006F777E"/>
    <w:rsid w:val="00701CB8"/>
    <w:rsid w:val="007027AE"/>
    <w:rsid w:val="007030B5"/>
    <w:rsid w:val="00703B04"/>
    <w:rsid w:val="007115E8"/>
    <w:rsid w:val="00712469"/>
    <w:rsid w:val="00717331"/>
    <w:rsid w:val="00717561"/>
    <w:rsid w:val="0071771B"/>
    <w:rsid w:val="00721B47"/>
    <w:rsid w:val="00724A67"/>
    <w:rsid w:val="007321FF"/>
    <w:rsid w:val="00733025"/>
    <w:rsid w:val="007335DC"/>
    <w:rsid w:val="00733BA9"/>
    <w:rsid w:val="00734A0F"/>
    <w:rsid w:val="00734C72"/>
    <w:rsid w:val="00734FBA"/>
    <w:rsid w:val="00743E3C"/>
    <w:rsid w:val="00746A78"/>
    <w:rsid w:val="0075168B"/>
    <w:rsid w:val="007552E4"/>
    <w:rsid w:val="00757065"/>
    <w:rsid w:val="00757BF4"/>
    <w:rsid w:val="00760EDE"/>
    <w:rsid w:val="00767947"/>
    <w:rsid w:val="0077284E"/>
    <w:rsid w:val="00772D3D"/>
    <w:rsid w:val="00775109"/>
    <w:rsid w:val="00775BD9"/>
    <w:rsid w:val="00780E08"/>
    <w:rsid w:val="00782662"/>
    <w:rsid w:val="00786A67"/>
    <w:rsid w:val="00787616"/>
    <w:rsid w:val="0079183E"/>
    <w:rsid w:val="00792121"/>
    <w:rsid w:val="00796EF2"/>
    <w:rsid w:val="00797361"/>
    <w:rsid w:val="007A2D44"/>
    <w:rsid w:val="007A3A52"/>
    <w:rsid w:val="007A6807"/>
    <w:rsid w:val="007A6A4A"/>
    <w:rsid w:val="007A7471"/>
    <w:rsid w:val="007B05B2"/>
    <w:rsid w:val="007B07AC"/>
    <w:rsid w:val="007B0E1E"/>
    <w:rsid w:val="007B15EF"/>
    <w:rsid w:val="007B1D75"/>
    <w:rsid w:val="007B66EA"/>
    <w:rsid w:val="007C0914"/>
    <w:rsid w:val="007C210C"/>
    <w:rsid w:val="007D6A5B"/>
    <w:rsid w:val="007D6AE2"/>
    <w:rsid w:val="007E3B52"/>
    <w:rsid w:val="007E6127"/>
    <w:rsid w:val="007E731A"/>
    <w:rsid w:val="007F1080"/>
    <w:rsid w:val="007F281F"/>
    <w:rsid w:val="007F3B01"/>
    <w:rsid w:val="007F4062"/>
    <w:rsid w:val="007F512C"/>
    <w:rsid w:val="008054B3"/>
    <w:rsid w:val="00811A14"/>
    <w:rsid w:val="0081278E"/>
    <w:rsid w:val="00813EF5"/>
    <w:rsid w:val="00814244"/>
    <w:rsid w:val="00816F20"/>
    <w:rsid w:val="0082001A"/>
    <w:rsid w:val="00824FFA"/>
    <w:rsid w:val="008269C2"/>
    <w:rsid w:val="00830682"/>
    <w:rsid w:val="0083086B"/>
    <w:rsid w:val="008309E8"/>
    <w:rsid w:val="0083495E"/>
    <w:rsid w:val="00836A88"/>
    <w:rsid w:val="008371F0"/>
    <w:rsid w:val="00842C26"/>
    <w:rsid w:val="00844312"/>
    <w:rsid w:val="00844939"/>
    <w:rsid w:val="0085291F"/>
    <w:rsid w:val="0085448B"/>
    <w:rsid w:val="0085720C"/>
    <w:rsid w:val="00866DEE"/>
    <w:rsid w:val="008721ED"/>
    <w:rsid w:val="008745E9"/>
    <w:rsid w:val="00877AC4"/>
    <w:rsid w:val="00881443"/>
    <w:rsid w:val="00890B59"/>
    <w:rsid w:val="008912BB"/>
    <w:rsid w:val="00891408"/>
    <w:rsid w:val="00891462"/>
    <w:rsid w:val="008949BB"/>
    <w:rsid w:val="00896215"/>
    <w:rsid w:val="008963F5"/>
    <w:rsid w:val="00897C5B"/>
    <w:rsid w:val="008A691E"/>
    <w:rsid w:val="008B1A48"/>
    <w:rsid w:val="008B2B04"/>
    <w:rsid w:val="008B5579"/>
    <w:rsid w:val="008B5A2B"/>
    <w:rsid w:val="008C4F21"/>
    <w:rsid w:val="008C5644"/>
    <w:rsid w:val="008C6AFA"/>
    <w:rsid w:val="008C7EF9"/>
    <w:rsid w:val="008D4849"/>
    <w:rsid w:val="008D7247"/>
    <w:rsid w:val="008F4C2F"/>
    <w:rsid w:val="008F5EB9"/>
    <w:rsid w:val="008F6394"/>
    <w:rsid w:val="008F76F4"/>
    <w:rsid w:val="00901316"/>
    <w:rsid w:val="0090167D"/>
    <w:rsid w:val="0090485D"/>
    <w:rsid w:val="00905CAA"/>
    <w:rsid w:val="00911145"/>
    <w:rsid w:val="00912E46"/>
    <w:rsid w:val="00914CF1"/>
    <w:rsid w:val="009160C3"/>
    <w:rsid w:val="0091643E"/>
    <w:rsid w:val="00922BE6"/>
    <w:rsid w:val="009234FA"/>
    <w:rsid w:val="00923653"/>
    <w:rsid w:val="00923D75"/>
    <w:rsid w:val="00925B4B"/>
    <w:rsid w:val="00925E4F"/>
    <w:rsid w:val="009278F1"/>
    <w:rsid w:val="00931357"/>
    <w:rsid w:val="00932E20"/>
    <w:rsid w:val="00940471"/>
    <w:rsid w:val="00943AA5"/>
    <w:rsid w:val="00943E5F"/>
    <w:rsid w:val="00947A1D"/>
    <w:rsid w:val="00950A62"/>
    <w:rsid w:val="00950D3B"/>
    <w:rsid w:val="00951C16"/>
    <w:rsid w:val="00956FA5"/>
    <w:rsid w:val="00957B93"/>
    <w:rsid w:val="009664C8"/>
    <w:rsid w:val="00966B89"/>
    <w:rsid w:val="00967538"/>
    <w:rsid w:val="00971FB7"/>
    <w:rsid w:val="009750C5"/>
    <w:rsid w:val="00975F0B"/>
    <w:rsid w:val="009800C3"/>
    <w:rsid w:val="0098054D"/>
    <w:rsid w:val="00981A08"/>
    <w:rsid w:val="009840BF"/>
    <w:rsid w:val="00984A49"/>
    <w:rsid w:val="00987252"/>
    <w:rsid w:val="009934B2"/>
    <w:rsid w:val="0099749E"/>
    <w:rsid w:val="009A2ADB"/>
    <w:rsid w:val="009A36D9"/>
    <w:rsid w:val="009A4FA7"/>
    <w:rsid w:val="009A57C4"/>
    <w:rsid w:val="009A5F85"/>
    <w:rsid w:val="009A6440"/>
    <w:rsid w:val="009B2FE6"/>
    <w:rsid w:val="009B4C90"/>
    <w:rsid w:val="009C0E62"/>
    <w:rsid w:val="009C26DA"/>
    <w:rsid w:val="009C64EE"/>
    <w:rsid w:val="009D05DB"/>
    <w:rsid w:val="009D23CD"/>
    <w:rsid w:val="009D2D96"/>
    <w:rsid w:val="009D3589"/>
    <w:rsid w:val="009D4037"/>
    <w:rsid w:val="009D5236"/>
    <w:rsid w:val="009D5FCD"/>
    <w:rsid w:val="009E0941"/>
    <w:rsid w:val="009E1130"/>
    <w:rsid w:val="009E2719"/>
    <w:rsid w:val="009E2785"/>
    <w:rsid w:val="009E3A92"/>
    <w:rsid w:val="009E58E6"/>
    <w:rsid w:val="009F2A28"/>
    <w:rsid w:val="009F3E69"/>
    <w:rsid w:val="009F4ABD"/>
    <w:rsid w:val="009F5373"/>
    <w:rsid w:val="009F5F4A"/>
    <w:rsid w:val="009F6E71"/>
    <w:rsid w:val="009F711B"/>
    <w:rsid w:val="00A00451"/>
    <w:rsid w:val="00A02C87"/>
    <w:rsid w:val="00A03872"/>
    <w:rsid w:val="00A05D02"/>
    <w:rsid w:val="00A14E8E"/>
    <w:rsid w:val="00A179F1"/>
    <w:rsid w:val="00A22DDB"/>
    <w:rsid w:val="00A2472B"/>
    <w:rsid w:val="00A26CCE"/>
    <w:rsid w:val="00A30033"/>
    <w:rsid w:val="00A3423F"/>
    <w:rsid w:val="00A367E4"/>
    <w:rsid w:val="00A37D9E"/>
    <w:rsid w:val="00A4128D"/>
    <w:rsid w:val="00A426D0"/>
    <w:rsid w:val="00A45931"/>
    <w:rsid w:val="00A46C48"/>
    <w:rsid w:val="00A52393"/>
    <w:rsid w:val="00A56B8A"/>
    <w:rsid w:val="00A56D12"/>
    <w:rsid w:val="00A607AF"/>
    <w:rsid w:val="00A64381"/>
    <w:rsid w:val="00A6664D"/>
    <w:rsid w:val="00A6684F"/>
    <w:rsid w:val="00A66E3A"/>
    <w:rsid w:val="00A672E5"/>
    <w:rsid w:val="00A67A50"/>
    <w:rsid w:val="00A720AA"/>
    <w:rsid w:val="00A76E39"/>
    <w:rsid w:val="00A82836"/>
    <w:rsid w:val="00A9009B"/>
    <w:rsid w:val="00A94162"/>
    <w:rsid w:val="00A94495"/>
    <w:rsid w:val="00A948FF"/>
    <w:rsid w:val="00A966E0"/>
    <w:rsid w:val="00AA202C"/>
    <w:rsid w:val="00AA4356"/>
    <w:rsid w:val="00AA4B14"/>
    <w:rsid w:val="00AA4EA6"/>
    <w:rsid w:val="00AA5ED4"/>
    <w:rsid w:val="00AA7884"/>
    <w:rsid w:val="00AB26E8"/>
    <w:rsid w:val="00AB67CB"/>
    <w:rsid w:val="00AC112A"/>
    <w:rsid w:val="00AC242E"/>
    <w:rsid w:val="00AC6CCD"/>
    <w:rsid w:val="00AC6FA1"/>
    <w:rsid w:val="00AD21A2"/>
    <w:rsid w:val="00AD2922"/>
    <w:rsid w:val="00AD7C1F"/>
    <w:rsid w:val="00AD7FE4"/>
    <w:rsid w:val="00AE0AC3"/>
    <w:rsid w:val="00AE2399"/>
    <w:rsid w:val="00AE30D3"/>
    <w:rsid w:val="00AE4D12"/>
    <w:rsid w:val="00AE5BA8"/>
    <w:rsid w:val="00AE75AF"/>
    <w:rsid w:val="00AF3E3C"/>
    <w:rsid w:val="00B006B3"/>
    <w:rsid w:val="00B007F4"/>
    <w:rsid w:val="00B00EB7"/>
    <w:rsid w:val="00B1098E"/>
    <w:rsid w:val="00B16225"/>
    <w:rsid w:val="00B16362"/>
    <w:rsid w:val="00B17B1B"/>
    <w:rsid w:val="00B20039"/>
    <w:rsid w:val="00B20134"/>
    <w:rsid w:val="00B2392E"/>
    <w:rsid w:val="00B24301"/>
    <w:rsid w:val="00B2571F"/>
    <w:rsid w:val="00B25B53"/>
    <w:rsid w:val="00B26249"/>
    <w:rsid w:val="00B262A0"/>
    <w:rsid w:val="00B269BA"/>
    <w:rsid w:val="00B3481C"/>
    <w:rsid w:val="00B43157"/>
    <w:rsid w:val="00B452DA"/>
    <w:rsid w:val="00B4779B"/>
    <w:rsid w:val="00B51CD7"/>
    <w:rsid w:val="00B51F52"/>
    <w:rsid w:val="00B52054"/>
    <w:rsid w:val="00B53A84"/>
    <w:rsid w:val="00B60967"/>
    <w:rsid w:val="00B60B20"/>
    <w:rsid w:val="00B66357"/>
    <w:rsid w:val="00B67CA8"/>
    <w:rsid w:val="00B7057B"/>
    <w:rsid w:val="00B709E6"/>
    <w:rsid w:val="00B71AEA"/>
    <w:rsid w:val="00B73C20"/>
    <w:rsid w:val="00B8095F"/>
    <w:rsid w:val="00B811C8"/>
    <w:rsid w:val="00B84122"/>
    <w:rsid w:val="00B845DB"/>
    <w:rsid w:val="00B85306"/>
    <w:rsid w:val="00B87361"/>
    <w:rsid w:val="00B91397"/>
    <w:rsid w:val="00B91738"/>
    <w:rsid w:val="00B92056"/>
    <w:rsid w:val="00B932A7"/>
    <w:rsid w:val="00B93BF7"/>
    <w:rsid w:val="00B94662"/>
    <w:rsid w:val="00B94706"/>
    <w:rsid w:val="00B9504A"/>
    <w:rsid w:val="00B96081"/>
    <w:rsid w:val="00B96DCF"/>
    <w:rsid w:val="00B97C24"/>
    <w:rsid w:val="00B97D8A"/>
    <w:rsid w:val="00BA04D1"/>
    <w:rsid w:val="00BA4C19"/>
    <w:rsid w:val="00BC1E52"/>
    <w:rsid w:val="00BC477A"/>
    <w:rsid w:val="00BC544E"/>
    <w:rsid w:val="00BD28BE"/>
    <w:rsid w:val="00BD5D27"/>
    <w:rsid w:val="00BE151D"/>
    <w:rsid w:val="00BE2016"/>
    <w:rsid w:val="00BE22AA"/>
    <w:rsid w:val="00BE355C"/>
    <w:rsid w:val="00BF25CC"/>
    <w:rsid w:val="00BF36B0"/>
    <w:rsid w:val="00C01A64"/>
    <w:rsid w:val="00C0486E"/>
    <w:rsid w:val="00C060EB"/>
    <w:rsid w:val="00C06CF9"/>
    <w:rsid w:val="00C12451"/>
    <w:rsid w:val="00C14746"/>
    <w:rsid w:val="00C20BCF"/>
    <w:rsid w:val="00C213DF"/>
    <w:rsid w:val="00C23641"/>
    <w:rsid w:val="00C2468E"/>
    <w:rsid w:val="00C25920"/>
    <w:rsid w:val="00C25A4D"/>
    <w:rsid w:val="00C30A9A"/>
    <w:rsid w:val="00C30CE6"/>
    <w:rsid w:val="00C31399"/>
    <w:rsid w:val="00C33CA5"/>
    <w:rsid w:val="00C33D3D"/>
    <w:rsid w:val="00C34103"/>
    <w:rsid w:val="00C358CC"/>
    <w:rsid w:val="00C406D3"/>
    <w:rsid w:val="00C4242F"/>
    <w:rsid w:val="00C45588"/>
    <w:rsid w:val="00C46750"/>
    <w:rsid w:val="00C47D3C"/>
    <w:rsid w:val="00C502C3"/>
    <w:rsid w:val="00C512FA"/>
    <w:rsid w:val="00C51810"/>
    <w:rsid w:val="00C60925"/>
    <w:rsid w:val="00C62144"/>
    <w:rsid w:val="00C63676"/>
    <w:rsid w:val="00C668DA"/>
    <w:rsid w:val="00C710F8"/>
    <w:rsid w:val="00C72C9D"/>
    <w:rsid w:val="00C746B9"/>
    <w:rsid w:val="00C75492"/>
    <w:rsid w:val="00C763D2"/>
    <w:rsid w:val="00C80EF7"/>
    <w:rsid w:val="00C8122B"/>
    <w:rsid w:val="00C85339"/>
    <w:rsid w:val="00C870D2"/>
    <w:rsid w:val="00C876B4"/>
    <w:rsid w:val="00C87900"/>
    <w:rsid w:val="00C87EBC"/>
    <w:rsid w:val="00C9491A"/>
    <w:rsid w:val="00C95785"/>
    <w:rsid w:val="00C96604"/>
    <w:rsid w:val="00CA32F0"/>
    <w:rsid w:val="00CB581E"/>
    <w:rsid w:val="00CB6BC8"/>
    <w:rsid w:val="00CB7F9A"/>
    <w:rsid w:val="00CC0C22"/>
    <w:rsid w:val="00CC13EB"/>
    <w:rsid w:val="00CC6496"/>
    <w:rsid w:val="00CD0EA3"/>
    <w:rsid w:val="00CD23BB"/>
    <w:rsid w:val="00CD2E36"/>
    <w:rsid w:val="00CD35E3"/>
    <w:rsid w:val="00CD5611"/>
    <w:rsid w:val="00CD6BD4"/>
    <w:rsid w:val="00CD762F"/>
    <w:rsid w:val="00CE6F0E"/>
    <w:rsid w:val="00CE7380"/>
    <w:rsid w:val="00CE7E7A"/>
    <w:rsid w:val="00D033A0"/>
    <w:rsid w:val="00D0451D"/>
    <w:rsid w:val="00D049B0"/>
    <w:rsid w:val="00D05E41"/>
    <w:rsid w:val="00D132DC"/>
    <w:rsid w:val="00D136B5"/>
    <w:rsid w:val="00D13EA0"/>
    <w:rsid w:val="00D17529"/>
    <w:rsid w:val="00D17BB0"/>
    <w:rsid w:val="00D24459"/>
    <w:rsid w:val="00D24795"/>
    <w:rsid w:val="00D26014"/>
    <w:rsid w:val="00D30694"/>
    <w:rsid w:val="00D3610B"/>
    <w:rsid w:val="00D36798"/>
    <w:rsid w:val="00D40CCE"/>
    <w:rsid w:val="00D41C99"/>
    <w:rsid w:val="00D436D8"/>
    <w:rsid w:val="00D46FCC"/>
    <w:rsid w:val="00D50022"/>
    <w:rsid w:val="00D50297"/>
    <w:rsid w:val="00D51D58"/>
    <w:rsid w:val="00D5374B"/>
    <w:rsid w:val="00D55B26"/>
    <w:rsid w:val="00D56102"/>
    <w:rsid w:val="00D57198"/>
    <w:rsid w:val="00D638BD"/>
    <w:rsid w:val="00D64B0A"/>
    <w:rsid w:val="00D708F0"/>
    <w:rsid w:val="00D71DB0"/>
    <w:rsid w:val="00D7397E"/>
    <w:rsid w:val="00D762ED"/>
    <w:rsid w:val="00D80579"/>
    <w:rsid w:val="00D806AE"/>
    <w:rsid w:val="00D820B5"/>
    <w:rsid w:val="00D86807"/>
    <w:rsid w:val="00D8782B"/>
    <w:rsid w:val="00D90321"/>
    <w:rsid w:val="00D95B60"/>
    <w:rsid w:val="00DA0FAE"/>
    <w:rsid w:val="00DA3DB0"/>
    <w:rsid w:val="00DA57E4"/>
    <w:rsid w:val="00DA60FD"/>
    <w:rsid w:val="00DA6AA8"/>
    <w:rsid w:val="00DB3251"/>
    <w:rsid w:val="00DB5CAA"/>
    <w:rsid w:val="00DC00EA"/>
    <w:rsid w:val="00DC033B"/>
    <w:rsid w:val="00DC0FD7"/>
    <w:rsid w:val="00DC46A0"/>
    <w:rsid w:val="00DD510C"/>
    <w:rsid w:val="00DD5690"/>
    <w:rsid w:val="00DD60D6"/>
    <w:rsid w:val="00DD7DCF"/>
    <w:rsid w:val="00DE1DCE"/>
    <w:rsid w:val="00DE3F60"/>
    <w:rsid w:val="00DE42EA"/>
    <w:rsid w:val="00DE5606"/>
    <w:rsid w:val="00DF36D6"/>
    <w:rsid w:val="00DF6310"/>
    <w:rsid w:val="00E03470"/>
    <w:rsid w:val="00E10DDA"/>
    <w:rsid w:val="00E11D89"/>
    <w:rsid w:val="00E1228A"/>
    <w:rsid w:val="00E13763"/>
    <w:rsid w:val="00E145E3"/>
    <w:rsid w:val="00E1572F"/>
    <w:rsid w:val="00E167E0"/>
    <w:rsid w:val="00E21D48"/>
    <w:rsid w:val="00E23953"/>
    <w:rsid w:val="00E26E5E"/>
    <w:rsid w:val="00E27FF6"/>
    <w:rsid w:val="00E30536"/>
    <w:rsid w:val="00E30C2F"/>
    <w:rsid w:val="00E33688"/>
    <w:rsid w:val="00E37B91"/>
    <w:rsid w:val="00E429A2"/>
    <w:rsid w:val="00E4569B"/>
    <w:rsid w:val="00E504B6"/>
    <w:rsid w:val="00E52461"/>
    <w:rsid w:val="00E52A71"/>
    <w:rsid w:val="00E552FB"/>
    <w:rsid w:val="00E566C6"/>
    <w:rsid w:val="00E5717F"/>
    <w:rsid w:val="00E57298"/>
    <w:rsid w:val="00E57A49"/>
    <w:rsid w:val="00E64A36"/>
    <w:rsid w:val="00E7026C"/>
    <w:rsid w:val="00E731A4"/>
    <w:rsid w:val="00E73BEB"/>
    <w:rsid w:val="00E778A6"/>
    <w:rsid w:val="00E80CB9"/>
    <w:rsid w:val="00E82B8C"/>
    <w:rsid w:val="00E83F92"/>
    <w:rsid w:val="00E84A82"/>
    <w:rsid w:val="00E86120"/>
    <w:rsid w:val="00E86E71"/>
    <w:rsid w:val="00E86E85"/>
    <w:rsid w:val="00E90F1E"/>
    <w:rsid w:val="00E93F1B"/>
    <w:rsid w:val="00E952F7"/>
    <w:rsid w:val="00E977EF"/>
    <w:rsid w:val="00EA5645"/>
    <w:rsid w:val="00EA5C5E"/>
    <w:rsid w:val="00EB2C00"/>
    <w:rsid w:val="00EC5519"/>
    <w:rsid w:val="00EC5AD4"/>
    <w:rsid w:val="00EC672E"/>
    <w:rsid w:val="00ED3A12"/>
    <w:rsid w:val="00ED41B0"/>
    <w:rsid w:val="00ED4AC1"/>
    <w:rsid w:val="00ED4BE2"/>
    <w:rsid w:val="00ED6F9D"/>
    <w:rsid w:val="00EE22CD"/>
    <w:rsid w:val="00EE508C"/>
    <w:rsid w:val="00EE5C7A"/>
    <w:rsid w:val="00EE6BEF"/>
    <w:rsid w:val="00EF1886"/>
    <w:rsid w:val="00EF374F"/>
    <w:rsid w:val="00EF50B0"/>
    <w:rsid w:val="00EF52D5"/>
    <w:rsid w:val="00EF63E1"/>
    <w:rsid w:val="00EF74AF"/>
    <w:rsid w:val="00F00B8A"/>
    <w:rsid w:val="00F03ACB"/>
    <w:rsid w:val="00F064CA"/>
    <w:rsid w:val="00F06C0C"/>
    <w:rsid w:val="00F156F9"/>
    <w:rsid w:val="00F208DF"/>
    <w:rsid w:val="00F217FA"/>
    <w:rsid w:val="00F2242F"/>
    <w:rsid w:val="00F24086"/>
    <w:rsid w:val="00F30B41"/>
    <w:rsid w:val="00F340B2"/>
    <w:rsid w:val="00F348BB"/>
    <w:rsid w:val="00F354F2"/>
    <w:rsid w:val="00F3615C"/>
    <w:rsid w:val="00F4043F"/>
    <w:rsid w:val="00F44F92"/>
    <w:rsid w:val="00F524A3"/>
    <w:rsid w:val="00F52F32"/>
    <w:rsid w:val="00F57157"/>
    <w:rsid w:val="00F61E08"/>
    <w:rsid w:val="00F65C44"/>
    <w:rsid w:val="00F65D08"/>
    <w:rsid w:val="00F67918"/>
    <w:rsid w:val="00F73856"/>
    <w:rsid w:val="00F73960"/>
    <w:rsid w:val="00F73C72"/>
    <w:rsid w:val="00F74982"/>
    <w:rsid w:val="00F74B27"/>
    <w:rsid w:val="00F74F09"/>
    <w:rsid w:val="00F76FB2"/>
    <w:rsid w:val="00F8062D"/>
    <w:rsid w:val="00F80C66"/>
    <w:rsid w:val="00F845EF"/>
    <w:rsid w:val="00F8480B"/>
    <w:rsid w:val="00F851E3"/>
    <w:rsid w:val="00F86317"/>
    <w:rsid w:val="00F865B1"/>
    <w:rsid w:val="00F873FF"/>
    <w:rsid w:val="00F90385"/>
    <w:rsid w:val="00F908C9"/>
    <w:rsid w:val="00F93050"/>
    <w:rsid w:val="00FA0040"/>
    <w:rsid w:val="00FA0C97"/>
    <w:rsid w:val="00FA1202"/>
    <w:rsid w:val="00FA60C7"/>
    <w:rsid w:val="00FA6471"/>
    <w:rsid w:val="00FB285A"/>
    <w:rsid w:val="00FB2BC5"/>
    <w:rsid w:val="00FB4642"/>
    <w:rsid w:val="00FB4B61"/>
    <w:rsid w:val="00FB5ABF"/>
    <w:rsid w:val="00FC3266"/>
    <w:rsid w:val="00FD1D6C"/>
    <w:rsid w:val="00FD4BB7"/>
    <w:rsid w:val="00FD7B8F"/>
    <w:rsid w:val="00FD7EC9"/>
    <w:rsid w:val="00FE1100"/>
    <w:rsid w:val="00FE3F71"/>
    <w:rsid w:val="00FE4080"/>
    <w:rsid w:val="00FE6627"/>
    <w:rsid w:val="00FE6E7A"/>
    <w:rsid w:val="00FE6FEB"/>
    <w:rsid w:val="00FF5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903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54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C87900"/>
    <w:pPr>
      <w:spacing w:before="240" w:after="120"/>
      <w:outlineLvl w:val="0"/>
    </w:pPr>
    <w:rPr>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A654A"/>
    <w:pPr>
      <w:spacing w:before="100" w:beforeAutospacing="1" w:after="100" w:afterAutospacing="1"/>
    </w:pPr>
  </w:style>
  <w:style w:type="paragraph" w:styleId="Header">
    <w:name w:val="header"/>
    <w:basedOn w:val="Normal"/>
    <w:link w:val="HeaderChar"/>
    <w:rsid w:val="001A654A"/>
    <w:pPr>
      <w:tabs>
        <w:tab w:val="center" w:pos="4680"/>
        <w:tab w:val="right" w:pos="9360"/>
      </w:tabs>
    </w:pPr>
    <w:rPr>
      <w:lang w:val="x-none" w:eastAsia="x-none"/>
    </w:rPr>
  </w:style>
  <w:style w:type="character" w:customStyle="1" w:styleId="HeaderChar">
    <w:name w:val="Header Char"/>
    <w:basedOn w:val="DefaultParagraphFont"/>
    <w:link w:val="Header"/>
    <w:rsid w:val="001A654A"/>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1A654A"/>
    <w:pPr>
      <w:tabs>
        <w:tab w:val="center" w:pos="4680"/>
        <w:tab w:val="right" w:pos="9360"/>
      </w:tabs>
    </w:pPr>
    <w:rPr>
      <w:lang w:val="x-none" w:eastAsia="x-none"/>
    </w:rPr>
  </w:style>
  <w:style w:type="character" w:customStyle="1" w:styleId="FooterChar">
    <w:name w:val="Footer Char"/>
    <w:basedOn w:val="DefaultParagraphFont"/>
    <w:link w:val="Footer"/>
    <w:uiPriority w:val="99"/>
    <w:rsid w:val="001A654A"/>
    <w:rPr>
      <w:rFonts w:ascii="Times New Roman" w:eastAsia="Times New Roman" w:hAnsi="Times New Roman" w:cs="Times New Roman"/>
      <w:sz w:val="24"/>
      <w:szCs w:val="24"/>
      <w:lang w:val="x-none" w:eastAsia="x-none"/>
    </w:rPr>
  </w:style>
  <w:style w:type="paragraph" w:customStyle="1" w:styleId="Default">
    <w:name w:val="Default"/>
    <w:rsid w:val="001A654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Heading1Char">
    <w:name w:val="Heading 1 Char"/>
    <w:basedOn w:val="DefaultParagraphFont"/>
    <w:link w:val="Heading1"/>
    <w:uiPriority w:val="9"/>
    <w:rsid w:val="00C87900"/>
    <w:rPr>
      <w:rFonts w:ascii="Times New Roman" w:eastAsia="Times New Roman" w:hAnsi="Times New Roman" w:cs="Times New Roman"/>
      <w:b/>
      <w:bCs/>
      <w:color w:val="000000"/>
      <w:kern w:val="36"/>
      <w:sz w:val="33"/>
      <w:szCs w:val="33"/>
    </w:rPr>
  </w:style>
  <w:style w:type="character" w:customStyle="1" w:styleId="highlight">
    <w:name w:val="highlight"/>
    <w:basedOn w:val="DefaultParagraphFont"/>
    <w:rsid w:val="005E0229"/>
  </w:style>
  <w:style w:type="character" w:styleId="Hyperlink">
    <w:name w:val="Hyperlink"/>
    <w:basedOn w:val="DefaultParagraphFont"/>
    <w:uiPriority w:val="99"/>
    <w:semiHidden/>
    <w:unhideWhenUsed/>
    <w:rsid w:val="00CD35E3"/>
    <w:rPr>
      <w:color w:val="0000FF"/>
      <w:u w:val="single"/>
    </w:rPr>
  </w:style>
  <w:style w:type="character" w:customStyle="1" w:styleId="citation-publication-date">
    <w:name w:val="citation-publication-date"/>
    <w:basedOn w:val="DefaultParagraphFont"/>
    <w:rsid w:val="00CD35E3"/>
  </w:style>
  <w:style w:type="character" w:customStyle="1" w:styleId="slug-pub-date3">
    <w:name w:val="slug-pub-date3"/>
    <w:basedOn w:val="DefaultParagraphFont"/>
    <w:rsid w:val="009E0941"/>
    <w:rPr>
      <w:b/>
      <w:bCs/>
    </w:rPr>
  </w:style>
  <w:style w:type="character" w:customStyle="1" w:styleId="slug-vol2">
    <w:name w:val="slug-vol2"/>
    <w:basedOn w:val="DefaultParagraphFont"/>
    <w:rsid w:val="009E0941"/>
  </w:style>
  <w:style w:type="character" w:customStyle="1" w:styleId="slug-pages3">
    <w:name w:val="slug-pages3"/>
    <w:basedOn w:val="DefaultParagraphFont"/>
    <w:rsid w:val="009E0941"/>
    <w:rPr>
      <w:b/>
      <w:bCs/>
    </w:rPr>
  </w:style>
  <w:style w:type="character" w:customStyle="1" w:styleId="slug-metadata-note4">
    <w:name w:val="slug-metadata-note4"/>
    <w:basedOn w:val="DefaultParagraphFont"/>
    <w:rsid w:val="009E0941"/>
    <w:rPr>
      <w:vanish w:val="0"/>
      <w:webHidden w:val="0"/>
      <w:specVanish w:val="0"/>
    </w:rPr>
  </w:style>
  <w:style w:type="character" w:customStyle="1" w:styleId="slug-ahead-of-print-date2">
    <w:name w:val="slug-ahead-of-print-date2"/>
    <w:basedOn w:val="DefaultParagraphFont"/>
    <w:rsid w:val="009E0941"/>
  </w:style>
  <w:style w:type="character" w:customStyle="1" w:styleId="slug-doi3">
    <w:name w:val="slug-doi3"/>
    <w:basedOn w:val="DefaultParagraphFont"/>
    <w:rsid w:val="009E0941"/>
  </w:style>
  <w:style w:type="character" w:customStyle="1" w:styleId="name">
    <w:name w:val="name"/>
    <w:basedOn w:val="DefaultParagraphFont"/>
    <w:rsid w:val="009E0941"/>
  </w:style>
  <w:style w:type="character" w:customStyle="1" w:styleId="contrib-degrees">
    <w:name w:val="contrib-degrees"/>
    <w:basedOn w:val="DefaultParagraphFont"/>
    <w:rsid w:val="009E0941"/>
  </w:style>
  <w:style w:type="paragraph" w:styleId="BalloonText">
    <w:name w:val="Balloon Text"/>
    <w:basedOn w:val="Normal"/>
    <w:link w:val="BalloonTextChar"/>
    <w:uiPriority w:val="99"/>
    <w:semiHidden/>
    <w:unhideWhenUsed/>
    <w:rsid w:val="001559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59AA"/>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5C353F"/>
    <w:rPr>
      <w:sz w:val="18"/>
      <w:szCs w:val="18"/>
    </w:rPr>
  </w:style>
  <w:style w:type="paragraph" w:styleId="CommentText">
    <w:name w:val="annotation text"/>
    <w:basedOn w:val="Normal"/>
    <w:link w:val="CommentTextChar"/>
    <w:uiPriority w:val="99"/>
    <w:semiHidden/>
    <w:unhideWhenUsed/>
    <w:rsid w:val="005C353F"/>
  </w:style>
  <w:style w:type="character" w:customStyle="1" w:styleId="CommentTextChar">
    <w:name w:val="Comment Text Char"/>
    <w:basedOn w:val="DefaultParagraphFont"/>
    <w:link w:val="CommentText"/>
    <w:uiPriority w:val="99"/>
    <w:semiHidden/>
    <w:rsid w:val="005C353F"/>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5C353F"/>
    <w:rPr>
      <w:b/>
      <w:bCs/>
      <w:sz w:val="20"/>
      <w:szCs w:val="20"/>
    </w:rPr>
  </w:style>
  <w:style w:type="character" w:customStyle="1" w:styleId="CommentSubjectChar">
    <w:name w:val="Comment Subject Char"/>
    <w:basedOn w:val="CommentTextChar"/>
    <w:link w:val="CommentSubject"/>
    <w:uiPriority w:val="99"/>
    <w:semiHidden/>
    <w:rsid w:val="005C353F"/>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54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C87900"/>
    <w:pPr>
      <w:spacing w:before="240" w:after="120"/>
      <w:outlineLvl w:val="0"/>
    </w:pPr>
    <w:rPr>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A654A"/>
    <w:pPr>
      <w:spacing w:before="100" w:beforeAutospacing="1" w:after="100" w:afterAutospacing="1"/>
    </w:pPr>
  </w:style>
  <w:style w:type="paragraph" w:styleId="Header">
    <w:name w:val="header"/>
    <w:basedOn w:val="Normal"/>
    <w:link w:val="HeaderChar"/>
    <w:rsid w:val="001A654A"/>
    <w:pPr>
      <w:tabs>
        <w:tab w:val="center" w:pos="4680"/>
        <w:tab w:val="right" w:pos="9360"/>
      </w:tabs>
    </w:pPr>
    <w:rPr>
      <w:lang w:val="x-none" w:eastAsia="x-none"/>
    </w:rPr>
  </w:style>
  <w:style w:type="character" w:customStyle="1" w:styleId="HeaderChar">
    <w:name w:val="Header Char"/>
    <w:basedOn w:val="DefaultParagraphFont"/>
    <w:link w:val="Header"/>
    <w:rsid w:val="001A654A"/>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1A654A"/>
    <w:pPr>
      <w:tabs>
        <w:tab w:val="center" w:pos="4680"/>
        <w:tab w:val="right" w:pos="9360"/>
      </w:tabs>
    </w:pPr>
    <w:rPr>
      <w:lang w:val="x-none" w:eastAsia="x-none"/>
    </w:rPr>
  </w:style>
  <w:style w:type="character" w:customStyle="1" w:styleId="FooterChar">
    <w:name w:val="Footer Char"/>
    <w:basedOn w:val="DefaultParagraphFont"/>
    <w:link w:val="Footer"/>
    <w:uiPriority w:val="99"/>
    <w:rsid w:val="001A654A"/>
    <w:rPr>
      <w:rFonts w:ascii="Times New Roman" w:eastAsia="Times New Roman" w:hAnsi="Times New Roman" w:cs="Times New Roman"/>
      <w:sz w:val="24"/>
      <w:szCs w:val="24"/>
      <w:lang w:val="x-none" w:eastAsia="x-none"/>
    </w:rPr>
  </w:style>
  <w:style w:type="paragraph" w:customStyle="1" w:styleId="Default">
    <w:name w:val="Default"/>
    <w:rsid w:val="001A654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Heading1Char">
    <w:name w:val="Heading 1 Char"/>
    <w:basedOn w:val="DefaultParagraphFont"/>
    <w:link w:val="Heading1"/>
    <w:uiPriority w:val="9"/>
    <w:rsid w:val="00C87900"/>
    <w:rPr>
      <w:rFonts w:ascii="Times New Roman" w:eastAsia="Times New Roman" w:hAnsi="Times New Roman" w:cs="Times New Roman"/>
      <w:b/>
      <w:bCs/>
      <w:color w:val="000000"/>
      <w:kern w:val="36"/>
      <w:sz w:val="33"/>
      <w:szCs w:val="33"/>
    </w:rPr>
  </w:style>
  <w:style w:type="character" w:customStyle="1" w:styleId="highlight">
    <w:name w:val="highlight"/>
    <w:basedOn w:val="DefaultParagraphFont"/>
    <w:rsid w:val="005E0229"/>
  </w:style>
  <w:style w:type="character" w:styleId="Hyperlink">
    <w:name w:val="Hyperlink"/>
    <w:basedOn w:val="DefaultParagraphFont"/>
    <w:uiPriority w:val="99"/>
    <w:semiHidden/>
    <w:unhideWhenUsed/>
    <w:rsid w:val="00CD35E3"/>
    <w:rPr>
      <w:color w:val="0000FF"/>
      <w:u w:val="single"/>
    </w:rPr>
  </w:style>
  <w:style w:type="character" w:customStyle="1" w:styleId="citation-publication-date">
    <w:name w:val="citation-publication-date"/>
    <w:basedOn w:val="DefaultParagraphFont"/>
    <w:rsid w:val="00CD35E3"/>
  </w:style>
  <w:style w:type="character" w:customStyle="1" w:styleId="slug-pub-date3">
    <w:name w:val="slug-pub-date3"/>
    <w:basedOn w:val="DefaultParagraphFont"/>
    <w:rsid w:val="009E0941"/>
    <w:rPr>
      <w:b/>
      <w:bCs/>
    </w:rPr>
  </w:style>
  <w:style w:type="character" w:customStyle="1" w:styleId="slug-vol2">
    <w:name w:val="slug-vol2"/>
    <w:basedOn w:val="DefaultParagraphFont"/>
    <w:rsid w:val="009E0941"/>
  </w:style>
  <w:style w:type="character" w:customStyle="1" w:styleId="slug-pages3">
    <w:name w:val="slug-pages3"/>
    <w:basedOn w:val="DefaultParagraphFont"/>
    <w:rsid w:val="009E0941"/>
    <w:rPr>
      <w:b/>
      <w:bCs/>
    </w:rPr>
  </w:style>
  <w:style w:type="character" w:customStyle="1" w:styleId="slug-metadata-note4">
    <w:name w:val="slug-metadata-note4"/>
    <w:basedOn w:val="DefaultParagraphFont"/>
    <w:rsid w:val="009E0941"/>
    <w:rPr>
      <w:vanish w:val="0"/>
      <w:webHidden w:val="0"/>
      <w:specVanish w:val="0"/>
    </w:rPr>
  </w:style>
  <w:style w:type="character" w:customStyle="1" w:styleId="slug-ahead-of-print-date2">
    <w:name w:val="slug-ahead-of-print-date2"/>
    <w:basedOn w:val="DefaultParagraphFont"/>
    <w:rsid w:val="009E0941"/>
  </w:style>
  <w:style w:type="character" w:customStyle="1" w:styleId="slug-doi3">
    <w:name w:val="slug-doi3"/>
    <w:basedOn w:val="DefaultParagraphFont"/>
    <w:rsid w:val="009E0941"/>
  </w:style>
  <w:style w:type="character" w:customStyle="1" w:styleId="name">
    <w:name w:val="name"/>
    <w:basedOn w:val="DefaultParagraphFont"/>
    <w:rsid w:val="009E0941"/>
  </w:style>
  <w:style w:type="character" w:customStyle="1" w:styleId="contrib-degrees">
    <w:name w:val="contrib-degrees"/>
    <w:basedOn w:val="DefaultParagraphFont"/>
    <w:rsid w:val="009E0941"/>
  </w:style>
  <w:style w:type="paragraph" w:styleId="BalloonText">
    <w:name w:val="Balloon Text"/>
    <w:basedOn w:val="Normal"/>
    <w:link w:val="BalloonTextChar"/>
    <w:uiPriority w:val="99"/>
    <w:semiHidden/>
    <w:unhideWhenUsed/>
    <w:rsid w:val="001559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59AA"/>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5C353F"/>
    <w:rPr>
      <w:sz w:val="18"/>
      <w:szCs w:val="18"/>
    </w:rPr>
  </w:style>
  <w:style w:type="paragraph" w:styleId="CommentText">
    <w:name w:val="annotation text"/>
    <w:basedOn w:val="Normal"/>
    <w:link w:val="CommentTextChar"/>
    <w:uiPriority w:val="99"/>
    <w:semiHidden/>
    <w:unhideWhenUsed/>
    <w:rsid w:val="005C353F"/>
  </w:style>
  <w:style w:type="character" w:customStyle="1" w:styleId="CommentTextChar">
    <w:name w:val="Comment Text Char"/>
    <w:basedOn w:val="DefaultParagraphFont"/>
    <w:link w:val="CommentText"/>
    <w:uiPriority w:val="99"/>
    <w:semiHidden/>
    <w:rsid w:val="005C353F"/>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5C353F"/>
    <w:rPr>
      <w:b/>
      <w:bCs/>
      <w:sz w:val="20"/>
      <w:szCs w:val="20"/>
    </w:rPr>
  </w:style>
  <w:style w:type="character" w:customStyle="1" w:styleId="CommentSubjectChar">
    <w:name w:val="Comment Subject Char"/>
    <w:basedOn w:val="CommentTextChar"/>
    <w:link w:val="CommentSubject"/>
    <w:uiPriority w:val="99"/>
    <w:semiHidden/>
    <w:rsid w:val="005C353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384081">
      <w:bodyDiv w:val="1"/>
      <w:marLeft w:val="0"/>
      <w:marRight w:val="0"/>
      <w:marTop w:val="0"/>
      <w:marBottom w:val="0"/>
      <w:divBdr>
        <w:top w:val="none" w:sz="0" w:space="0" w:color="auto"/>
        <w:left w:val="none" w:sz="0" w:space="0" w:color="auto"/>
        <w:bottom w:val="none" w:sz="0" w:space="0" w:color="auto"/>
        <w:right w:val="none" w:sz="0" w:space="0" w:color="auto"/>
      </w:divBdr>
      <w:divsChild>
        <w:div w:id="407046428">
          <w:marLeft w:val="0"/>
          <w:marRight w:val="1"/>
          <w:marTop w:val="0"/>
          <w:marBottom w:val="0"/>
          <w:divBdr>
            <w:top w:val="none" w:sz="0" w:space="0" w:color="auto"/>
            <w:left w:val="none" w:sz="0" w:space="0" w:color="auto"/>
            <w:bottom w:val="none" w:sz="0" w:space="0" w:color="auto"/>
            <w:right w:val="none" w:sz="0" w:space="0" w:color="auto"/>
          </w:divBdr>
          <w:divsChild>
            <w:div w:id="1693260986">
              <w:marLeft w:val="0"/>
              <w:marRight w:val="0"/>
              <w:marTop w:val="0"/>
              <w:marBottom w:val="0"/>
              <w:divBdr>
                <w:top w:val="none" w:sz="0" w:space="0" w:color="auto"/>
                <w:left w:val="none" w:sz="0" w:space="0" w:color="auto"/>
                <w:bottom w:val="none" w:sz="0" w:space="0" w:color="auto"/>
                <w:right w:val="none" w:sz="0" w:space="0" w:color="auto"/>
              </w:divBdr>
              <w:divsChild>
                <w:div w:id="1975256063">
                  <w:marLeft w:val="0"/>
                  <w:marRight w:val="1"/>
                  <w:marTop w:val="0"/>
                  <w:marBottom w:val="0"/>
                  <w:divBdr>
                    <w:top w:val="none" w:sz="0" w:space="0" w:color="auto"/>
                    <w:left w:val="none" w:sz="0" w:space="0" w:color="auto"/>
                    <w:bottom w:val="none" w:sz="0" w:space="0" w:color="auto"/>
                    <w:right w:val="none" w:sz="0" w:space="0" w:color="auto"/>
                  </w:divBdr>
                  <w:divsChild>
                    <w:div w:id="241766574">
                      <w:marLeft w:val="0"/>
                      <w:marRight w:val="0"/>
                      <w:marTop w:val="0"/>
                      <w:marBottom w:val="0"/>
                      <w:divBdr>
                        <w:top w:val="none" w:sz="0" w:space="0" w:color="auto"/>
                        <w:left w:val="none" w:sz="0" w:space="0" w:color="auto"/>
                        <w:bottom w:val="none" w:sz="0" w:space="0" w:color="auto"/>
                        <w:right w:val="none" w:sz="0" w:space="0" w:color="auto"/>
                      </w:divBdr>
                      <w:divsChild>
                        <w:div w:id="1389845237">
                          <w:marLeft w:val="0"/>
                          <w:marRight w:val="0"/>
                          <w:marTop w:val="0"/>
                          <w:marBottom w:val="0"/>
                          <w:divBdr>
                            <w:top w:val="none" w:sz="0" w:space="0" w:color="auto"/>
                            <w:left w:val="none" w:sz="0" w:space="0" w:color="auto"/>
                            <w:bottom w:val="none" w:sz="0" w:space="0" w:color="auto"/>
                            <w:right w:val="none" w:sz="0" w:space="0" w:color="auto"/>
                          </w:divBdr>
                          <w:divsChild>
                            <w:div w:id="751002376">
                              <w:marLeft w:val="0"/>
                              <w:marRight w:val="0"/>
                              <w:marTop w:val="120"/>
                              <w:marBottom w:val="360"/>
                              <w:divBdr>
                                <w:top w:val="none" w:sz="0" w:space="0" w:color="auto"/>
                                <w:left w:val="none" w:sz="0" w:space="0" w:color="auto"/>
                                <w:bottom w:val="none" w:sz="0" w:space="0" w:color="auto"/>
                                <w:right w:val="none" w:sz="0" w:space="0" w:color="auto"/>
                              </w:divBdr>
                              <w:divsChild>
                                <w:div w:id="773935609">
                                  <w:marLeft w:val="0"/>
                                  <w:marRight w:val="0"/>
                                  <w:marTop w:val="0"/>
                                  <w:marBottom w:val="0"/>
                                  <w:divBdr>
                                    <w:top w:val="none" w:sz="0" w:space="0" w:color="auto"/>
                                    <w:left w:val="none" w:sz="0" w:space="0" w:color="auto"/>
                                    <w:bottom w:val="none" w:sz="0" w:space="0" w:color="auto"/>
                                    <w:right w:val="none" w:sz="0" w:space="0" w:color="auto"/>
                                  </w:divBdr>
                                </w:div>
                                <w:div w:id="156009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255993">
      <w:bodyDiv w:val="1"/>
      <w:marLeft w:val="0"/>
      <w:marRight w:val="0"/>
      <w:marTop w:val="0"/>
      <w:marBottom w:val="0"/>
      <w:divBdr>
        <w:top w:val="none" w:sz="0" w:space="0" w:color="auto"/>
        <w:left w:val="none" w:sz="0" w:space="0" w:color="auto"/>
        <w:bottom w:val="none" w:sz="0" w:space="0" w:color="auto"/>
        <w:right w:val="none" w:sz="0" w:space="0" w:color="auto"/>
      </w:divBdr>
      <w:divsChild>
        <w:div w:id="1803497959">
          <w:marLeft w:val="0"/>
          <w:marRight w:val="1"/>
          <w:marTop w:val="0"/>
          <w:marBottom w:val="0"/>
          <w:divBdr>
            <w:top w:val="none" w:sz="0" w:space="0" w:color="auto"/>
            <w:left w:val="none" w:sz="0" w:space="0" w:color="auto"/>
            <w:bottom w:val="none" w:sz="0" w:space="0" w:color="auto"/>
            <w:right w:val="none" w:sz="0" w:space="0" w:color="auto"/>
          </w:divBdr>
          <w:divsChild>
            <w:div w:id="971130744">
              <w:marLeft w:val="0"/>
              <w:marRight w:val="0"/>
              <w:marTop w:val="0"/>
              <w:marBottom w:val="0"/>
              <w:divBdr>
                <w:top w:val="none" w:sz="0" w:space="0" w:color="auto"/>
                <w:left w:val="none" w:sz="0" w:space="0" w:color="auto"/>
                <w:bottom w:val="none" w:sz="0" w:space="0" w:color="auto"/>
                <w:right w:val="none" w:sz="0" w:space="0" w:color="auto"/>
              </w:divBdr>
              <w:divsChild>
                <w:div w:id="169293382">
                  <w:marLeft w:val="0"/>
                  <w:marRight w:val="1"/>
                  <w:marTop w:val="0"/>
                  <w:marBottom w:val="0"/>
                  <w:divBdr>
                    <w:top w:val="none" w:sz="0" w:space="0" w:color="auto"/>
                    <w:left w:val="none" w:sz="0" w:space="0" w:color="auto"/>
                    <w:bottom w:val="none" w:sz="0" w:space="0" w:color="auto"/>
                    <w:right w:val="none" w:sz="0" w:space="0" w:color="auto"/>
                  </w:divBdr>
                  <w:divsChild>
                    <w:div w:id="281113842">
                      <w:marLeft w:val="0"/>
                      <w:marRight w:val="0"/>
                      <w:marTop w:val="0"/>
                      <w:marBottom w:val="0"/>
                      <w:divBdr>
                        <w:top w:val="none" w:sz="0" w:space="0" w:color="auto"/>
                        <w:left w:val="none" w:sz="0" w:space="0" w:color="auto"/>
                        <w:bottom w:val="none" w:sz="0" w:space="0" w:color="auto"/>
                        <w:right w:val="none" w:sz="0" w:space="0" w:color="auto"/>
                      </w:divBdr>
                      <w:divsChild>
                        <w:div w:id="1081487540">
                          <w:marLeft w:val="0"/>
                          <w:marRight w:val="0"/>
                          <w:marTop w:val="0"/>
                          <w:marBottom w:val="0"/>
                          <w:divBdr>
                            <w:top w:val="none" w:sz="0" w:space="0" w:color="auto"/>
                            <w:left w:val="none" w:sz="0" w:space="0" w:color="auto"/>
                            <w:bottom w:val="none" w:sz="0" w:space="0" w:color="auto"/>
                            <w:right w:val="none" w:sz="0" w:space="0" w:color="auto"/>
                          </w:divBdr>
                          <w:divsChild>
                            <w:div w:id="2026782879">
                              <w:marLeft w:val="0"/>
                              <w:marRight w:val="0"/>
                              <w:marTop w:val="120"/>
                              <w:marBottom w:val="360"/>
                              <w:divBdr>
                                <w:top w:val="none" w:sz="0" w:space="0" w:color="auto"/>
                                <w:left w:val="none" w:sz="0" w:space="0" w:color="auto"/>
                                <w:bottom w:val="none" w:sz="0" w:space="0" w:color="auto"/>
                                <w:right w:val="none" w:sz="0" w:space="0" w:color="auto"/>
                              </w:divBdr>
                              <w:divsChild>
                                <w:div w:id="1293632253">
                                  <w:marLeft w:val="0"/>
                                  <w:marRight w:val="0"/>
                                  <w:marTop w:val="0"/>
                                  <w:marBottom w:val="0"/>
                                  <w:divBdr>
                                    <w:top w:val="none" w:sz="0" w:space="0" w:color="auto"/>
                                    <w:left w:val="none" w:sz="0" w:space="0" w:color="auto"/>
                                    <w:bottom w:val="none" w:sz="0" w:space="0" w:color="auto"/>
                                    <w:right w:val="none" w:sz="0" w:space="0" w:color="auto"/>
                                  </w:divBdr>
                                </w:div>
                                <w:div w:id="2899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8065091">
      <w:bodyDiv w:val="1"/>
      <w:marLeft w:val="0"/>
      <w:marRight w:val="0"/>
      <w:marTop w:val="0"/>
      <w:marBottom w:val="0"/>
      <w:divBdr>
        <w:top w:val="none" w:sz="0" w:space="0" w:color="auto"/>
        <w:left w:val="none" w:sz="0" w:space="0" w:color="auto"/>
        <w:bottom w:val="none" w:sz="0" w:space="0" w:color="auto"/>
        <w:right w:val="none" w:sz="0" w:space="0" w:color="auto"/>
      </w:divBdr>
      <w:divsChild>
        <w:div w:id="152917005">
          <w:marLeft w:val="0"/>
          <w:marRight w:val="1"/>
          <w:marTop w:val="0"/>
          <w:marBottom w:val="0"/>
          <w:divBdr>
            <w:top w:val="none" w:sz="0" w:space="0" w:color="auto"/>
            <w:left w:val="none" w:sz="0" w:space="0" w:color="auto"/>
            <w:bottom w:val="none" w:sz="0" w:space="0" w:color="auto"/>
            <w:right w:val="none" w:sz="0" w:space="0" w:color="auto"/>
          </w:divBdr>
          <w:divsChild>
            <w:div w:id="1936937570">
              <w:marLeft w:val="0"/>
              <w:marRight w:val="0"/>
              <w:marTop w:val="0"/>
              <w:marBottom w:val="0"/>
              <w:divBdr>
                <w:top w:val="none" w:sz="0" w:space="0" w:color="auto"/>
                <w:left w:val="none" w:sz="0" w:space="0" w:color="auto"/>
                <w:bottom w:val="none" w:sz="0" w:space="0" w:color="auto"/>
                <w:right w:val="none" w:sz="0" w:space="0" w:color="auto"/>
              </w:divBdr>
              <w:divsChild>
                <w:div w:id="1902520923">
                  <w:marLeft w:val="0"/>
                  <w:marRight w:val="1"/>
                  <w:marTop w:val="0"/>
                  <w:marBottom w:val="0"/>
                  <w:divBdr>
                    <w:top w:val="none" w:sz="0" w:space="0" w:color="auto"/>
                    <w:left w:val="none" w:sz="0" w:space="0" w:color="auto"/>
                    <w:bottom w:val="none" w:sz="0" w:space="0" w:color="auto"/>
                    <w:right w:val="none" w:sz="0" w:space="0" w:color="auto"/>
                  </w:divBdr>
                  <w:divsChild>
                    <w:div w:id="96024763">
                      <w:marLeft w:val="0"/>
                      <w:marRight w:val="0"/>
                      <w:marTop w:val="0"/>
                      <w:marBottom w:val="0"/>
                      <w:divBdr>
                        <w:top w:val="none" w:sz="0" w:space="0" w:color="auto"/>
                        <w:left w:val="none" w:sz="0" w:space="0" w:color="auto"/>
                        <w:bottom w:val="none" w:sz="0" w:space="0" w:color="auto"/>
                        <w:right w:val="none" w:sz="0" w:space="0" w:color="auto"/>
                      </w:divBdr>
                      <w:divsChild>
                        <w:div w:id="939066325">
                          <w:marLeft w:val="0"/>
                          <w:marRight w:val="0"/>
                          <w:marTop w:val="0"/>
                          <w:marBottom w:val="0"/>
                          <w:divBdr>
                            <w:top w:val="none" w:sz="0" w:space="0" w:color="auto"/>
                            <w:left w:val="none" w:sz="0" w:space="0" w:color="auto"/>
                            <w:bottom w:val="none" w:sz="0" w:space="0" w:color="auto"/>
                            <w:right w:val="none" w:sz="0" w:space="0" w:color="auto"/>
                          </w:divBdr>
                          <w:divsChild>
                            <w:div w:id="1132287140">
                              <w:marLeft w:val="0"/>
                              <w:marRight w:val="0"/>
                              <w:marTop w:val="120"/>
                              <w:marBottom w:val="360"/>
                              <w:divBdr>
                                <w:top w:val="none" w:sz="0" w:space="0" w:color="auto"/>
                                <w:left w:val="none" w:sz="0" w:space="0" w:color="auto"/>
                                <w:bottom w:val="none" w:sz="0" w:space="0" w:color="auto"/>
                                <w:right w:val="none" w:sz="0" w:space="0" w:color="auto"/>
                              </w:divBdr>
                              <w:divsChild>
                                <w:div w:id="671614032">
                                  <w:marLeft w:val="0"/>
                                  <w:marRight w:val="0"/>
                                  <w:marTop w:val="0"/>
                                  <w:marBottom w:val="0"/>
                                  <w:divBdr>
                                    <w:top w:val="none" w:sz="0" w:space="0" w:color="auto"/>
                                    <w:left w:val="none" w:sz="0" w:space="0" w:color="auto"/>
                                    <w:bottom w:val="none" w:sz="0" w:space="0" w:color="auto"/>
                                    <w:right w:val="none" w:sz="0" w:space="0" w:color="auto"/>
                                  </w:divBdr>
                                </w:div>
                                <w:div w:id="210372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128277">
      <w:bodyDiv w:val="1"/>
      <w:marLeft w:val="0"/>
      <w:marRight w:val="0"/>
      <w:marTop w:val="0"/>
      <w:marBottom w:val="0"/>
      <w:divBdr>
        <w:top w:val="none" w:sz="0" w:space="0" w:color="auto"/>
        <w:left w:val="none" w:sz="0" w:space="0" w:color="auto"/>
        <w:bottom w:val="none" w:sz="0" w:space="0" w:color="auto"/>
        <w:right w:val="none" w:sz="0" w:space="0" w:color="auto"/>
      </w:divBdr>
      <w:divsChild>
        <w:div w:id="25303396">
          <w:marLeft w:val="0"/>
          <w:marRight w:val="1"/>
          <w:marTop w:val="0"/>
          <w:marBottom w:val="0"/>
          <w:divBdr>
            <w:top w:val="none" w:sz="0" w:space="0" w:color="auto"/>
            <w:left w:val="none" w:sz="0" w:space="0" w:color="auto"/>
            <w:bottom w:val="none" w:sz="0" w:space="0" w:color="auto"/>
            <w:right w:val="none" w:sz="0" w:space="0" w:color="auto"/>
          </w:divBdr>
          <w:divsChild>
            <w:div w:id="2102288891">
              <w:marLeft w:val="0"/>
              <w:marRight w:val="0"/>
              <w:marTop w:val="0"/>
              <w:marBottom w:val="0"/>
              <w:divBdr>
                <w:top w:val="none" w:sz="0" w:space="0" w:color="auto"/>
                <w:left w:val="none" w:sz="0" w:space="0" w:color="auto"/>
                <w:bottom w:val="none" w:sz="0" w:space="0" w:color="auto"/>
                <w:right w:val="none" w:sz="0" w:space="0" w:color="auto"/>
              </w:divBdr>
              <w:divsChild>
                <w:div w:id="22903226">
                  <w:marLeft w:val="0"/>
                  <w:marRight w:val="1"/>
                  <w:marTop w:val="0"/>
                  <w:marBottom w:val="0"/>
                  <w:divBdr>
                    <w:top w:val="none" w:sz="0" w:space="0" w:color="auto"/>
                    <w:left w:val="none" w:sz="0" w:space="0" w:color="auto"/>
                    <w:bottom w:val="none" w:sz="0" w:space="0" w:color="auto"/>
                    <w:right w:val="none" w:sz="0" w:space="0" w:color="auto"/>
                  </w:divBdr>
                  <w:divsChild>
                    <w:div w:id="1318266916">
                      <w:marLeft w:val="0"/>
                      <w:marRight w:val="0"/>
                      <w:marTop w:val="0"/>
                      <w:marBottom w:val="0"/>
                      <w:divBdr>
                        <w:top w:val="none" w:sz="0" w:space="0" w:color="auto"/>
                        <w:left w:val="none" w:sz="0" w:space="0" w:color="auto"/>
                        <w:bottom w:val="none" w:sz="0" w:space="0" w:color="auto"/>
                        <w:right w:val="none" w:sz="0" w:space="0" w:color="auto"/>
                      </w:divBdr>
                      <w:divsChild>
                        <w:div w:id="629556084">
                          <w:marLeft w:val="0"/>
                          <w:marRight w:val="0"/>
                          <w:marTop w:val="0"/>
                          <w:marBottom w:val="0"/>
                          <w:divBdr>
                            <w:top w:val="none" w:sz="0" w:space="0" w:color="auto"/>
                            <w:left w:val="none" w:sz="0" w:space="0" w:color="auto"/>
                            <w:bottom w:val="none" w:sz="0" w:space="0" w:color="auto"/>
                            <w:right w:val="none" w:sz="0" w:space="0" w:color="auto"/>
                          </w:divBdr>
                          <w:divsChild>
                            <w:div w:id="1265728675">
                              <w:marLeft w:val="0"/>
                              <w:marRight w:val="0"/>
                              <w:marTop w:val="120"/>
                              <w:marBottom w:val="360"/>
                              <w:divBdr>
                                <w:top w:val="none" w:sz="0" w:space="0" w:color="auto"/>
                                <w:left w:val="none" w:sz="0" w:space="0" w:color="auto"/>
                                <w:bottom w:val="none" w:sz="0" w:space="0" w:color="auto"/>
                                <w:right w:val="none" w:sz="0" w:space="0" w:color="auto"/>
                              </w:divBdr>
                              <w:divsChild>
                                <w:div w:id="1949122711">
                                  <w:marLeft w:val="0"/>
                                  <w:marRight w:val="0"/>
                                  <w:marTop w:val="0"/>
                                  <w:marBottom w:val="0"/>
                                  <w:divBdr>
                                    <w:top w:val="none" w:sz="0" w:space="0" w:color="auto"/>
                                    <w:left w:val="none" w:sz="0" w:space="0" w:color="auto"/>
                                    <w:bottom w:val="none" w:sz="0" w:space="0" w:color="auto"/>
                                    <w:right w:val="none" w:sz="0" w:space="0" w:color="auto"/>
                                  </w:divBdr>
                                </w:div>
                                <w:div w:id="213432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1267602">
      <w:bodyDiv w:val="1"/>
      <w:marLeft w:val="0"/>
      <w:marRight w:val="0"/>
      <w:marTop w:val="0"/>
      <w:marBottom w:val="0"/>
      <w:divBdr>
        <w:top w:val="none" w:sz="0" w:space="0" w:color="auto"/>
        <w:left w:val="none" w:sz="0" w:space="0" w:color="auto"/>
        <w:bottom w:val="none" w:sz="0" w:space="0" w:color="auto"/>
        <w:right w:val="none" w:sz="0" w:space="0" w:color="auto"/>
      </w:divBdr>
      <w:divsChild>
        <w:div w:id="1276324024">
          <w:marLeft w:val="0"/>
          <w:marRight w:val="1"/>
          <w:marTop w:val="0"/>
          <w:marBottom w:val="0"/>
          <w:divBdr>
            <w:top w:val="none" w:sz="0" w:space="0" w:color="auto"/>
            <w:left w:val="none" w:sz="0" w:space="0" w:color="auto"/>
            <w:bottom w:val="none" w:sz="0" w:space="0" w:color="auto"/>
            <w:right w:val="none" w:sz="0" w:space="0" w:color="auto"/>
          </w:divBdr>
          <w:divsChild>
            <w:div w:id="1893275631">
              <w:marLeft w:val="0"/>
              <w:marRight w:val="0"/>
              <w:marTop w:val="0"/>
              <w:marBottom w:val="0"/>
              <w:divBdr>
                <w:top w:val="none" w:sz="0" w:space="0" w:color="auto"/>
                <w:left w:val="none" w:sz="0" w:space="0" w:color="auto"/>
                <w:bottom w:val="none" w:sz="0" w:space="0" w:color="auto"/>
                <w:right w:val="none" w:sz="0" w:space="0" w:color="auto"/>
              </w:divBdr>
              <w:divsChild>
                <w:div w:id="327707628">
                  <w:marLeft w:val="0"/>
                  <w:marRight w:val="1"/>
                  <w:marTop w:val="0"/>
                  <w:marBottom w:val="0"/>
                  <w:divBdr>
                    <w:top w:val="none" w:sz="0" w:space="0" w:color="auto"/>
                    <w:left w:val="none" w:sz="0" w:space="0" w:color="auto"/>
                    <w:bottom w:val="none" w:sz="0" w:space="0" w:color="auto"/>
                    <w:right w:val="none" w:sz="0" w:space="0" w:color="auto"/>
                  </w:divBdr>
                  <w:divsChild>
                    <w:div w:id="1942182228">
                      <w:marLeft w:val="0"/>
                      <w:marRight w:val="0"/>
                      <w:marTop w:val="0"/>
                      <w:marBottom w:val="0"/>
                      <w:divBdr>
                        <w:top w:val="none" w:sz="0" w:space="0" w:color="auto"/>
                        <w:left w:val="none" w:sz="0" w:space="0" w:color="auto"/>
                        <w:bottom w:val="none" w:sz="0" w:space="0" w:color="auto"/>
                        <w:right w:val="none" w:sz="0" w:space="0" w:color="auto"/>
                      </w:divBdr>
                      <w:divsChild>
                        <w:div w:id="1319068739">
                          <w:marLeft w:val="0"/>
                          <w:marRight w:val="0"/>
                          <w:marTop w:val="0"/>
                          <w:marBottom w:val="0"/>
                          <w:divBdr>
                            <w:top w:val="none" w:sz="0" w:space="0" w:color="auto"/>
                            <w:left w:val="none" w:sz="0" w:space="0" w:color="auto"/>
                            <w:bottom w:val="none" w:sz="0" w:space="0" w:color="auto"/>
                            <w:right w:val="none" w:sz="0" w:space="0" w:color="auto"/>
                          </w:divBdr>
                          <w:divsChild>
                            <w:div w:id="1292402552">
                              <w:marLeft w:val="0"/>
                              <w:marRight w:val="0"/>
                              <w:marTop w:val="120"/>
                              <w:marBottom w:val="360"/>
                              <w:divBdr>
                                <w:top w:val="none" w:sz="0" w:space="0" w:color="auto"/>
                                <w:left w:val="none" w:sz="0" w:space="0" w:color="auto"/>
                                <w:bottom w:val="none" w:sz="0" w:space="0" w:color="auto"/>
                                <w:right w:val="none" w:sz="0" w:space="0" w:color="auto"/>
                              </w:divBdr>
                              <w:divsChild>
                                <w:div w:id="1767579351">
                                  <w:marLeft w:val="0"/>
                                  <w:marRight w:val="0"/>
                                  <w:marTop w:val="0"/>
                                  <w:marBottom w:val="0"/>
                                  <w:divBdr>
                                    <w:top w:val="none" w:sz="0" w:space="0" w:color="auto"/>
                                    <w:left w:val="none" w:sz="0" w:space="0" w:color="auto"/>
                                    <w:bottom w:val="none" w:sz="0" w:space="0" w:color="auto"/>
                                    <w:right w:val="none" w:sz="0" w:space="0" w:color="auto"/>
                                  </w:divBdr>
                                </w:div>
                                <w:div w:id="10993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038312">
      <w:bodyDiv w:val="1"/>
      <w:marLeft w:val="0"/>
      <w:marRight w:val="0"/>
      <w:marTop w:val="0"/>
      <w:marBottom w:val="0"/>
      <w:divBdr>
        <w:top w:val="none" w:sz="0" w:space="0" w:color="auto"/>
        <w:left w:val="none" w:sz="0" w:space="0" w:color="auto"/>
        <w:bottom w:val="none" w:sz="0" w:space="0" w:color="auto"/>
        <w:right w:val="none" w:sz="0" w:space="0" w:color="auto"/>
      </w:divBdr>
      <w:divsChild>
        <w:div w:id="111823562">
          <w:marLeft w:val="0"/>
          <w:marRight w:val="0"/>
          <w:marTop w:val="0"/>
          <w:marBottom w:val="0"/>
          <w:divBdr>
            <w:top w:val="none" w:sz="0" w:space="0" w:color="auto"/>
            <w:left w:val="none" w:sz="0" w:space="0" w:color="auto"/>
            <w:bottom w:val="none" w:sz="0" w:space="0" w:color="auto"/>
            <w:right w:val="none" w:sz="0" w:space="0" w:color="auto"/>
          </w:divBdr>
          <w:divsChild>
            <w:div w:id="842663790">
              <w:marLeft w:val="0"/>
              <w:marRight w:val="0"/>
              <w:marTop w:val="0"/>
              <w:marBottom w:val="0"/>
              <w:divBdr>
                <w:top w:val="none" w:sz="0" w:space="0" w:color="auto"/>
                <w:left w:val="none" w:sz="0" w:space="0" w:color="auto"/>
                <w:bottom w:val="none" w:sz="0" w:space="0" w:color="auto"/>
                <w:right w:val="none" w:sz="0" w:space="0" w:color="auto"/>
              </w:divBdr>
              <w:divsChild>
                <w:div w:id="113445653">
                  <w:marLeft w:val="0"/>
                  <w:marRight w:val="0"/>
                  <w:marTop w:val="0"/>
                  <w:marBottom w:val="0"/>
                  <w:divBdr>
                    <w:top w:val="none" w:sz="0" w:space="0" w:color="auto"/>
                    <w:left w:val="none" w:sz="0" w:space="0" w:color="auto"/>
                    <w:bottom w:val="none" w:sz="0" w:space="0" w:color="auto"/>
                    <w:right w:val="none" w:sz="0" w:space="0" w:color="auto"/>
                  </w:divBdr>
                  <w:divsChild>
                    <w:div w:id="1785535063">
                      <w:marLeft w:val="0"/>
                      <w:marRight w:val="0"/>
                      <w:marTop w:val="0"/>
                      <w:marBottom w:val="0"/>
                      <w:divBdr>
                        <w:top w:val="none" w:sz="0" w:space="0" w:color="auto"/>
                        <w:left w:val="none" w:sz="0" w:space="0" w:color="auto"/>
                        <w:bottom w:val="none" w:sz="0" w:space="0" w:color="auto"/>
                        <w:right w:val="none" w:sz="0" w:space="0" w:color="auto"/>
                      </w:divBdr>
                      <w:divsChild>
                        <w:div w:id="1483767136">
                          <w:marLeft w:val="0"/>
                          <w:marRight w:val="0"/>
                          <w:marTop w:val="0"/>
                          <w:marBottom w:val="0"/>
                          <w:divBdr>
                            <w:top w:val="none" w:sz="0" w:space="0" w:color="auto"/>
                            <w:left w:val="none" w:sz="0" w:space="0" w:color="auto"/>
                            <w:bottom w:val="none" w:sz="0" w:space="0" w:color="auto"/>
                            <w:right w:val="none" w:sz="0" w:space="0" w:color="auto"/>
                          </w:divBdr>
                          <w:divsChild>
                            <w:div w:id="1804469534">
                              <w:marLeft w:val="0"/>
                              <w:marRight w:val="0"/>
                              <w:marTop w:val="0"/>
                              <w:marBottom w:val="0"/>
                              <w:divBdr>
                                <w:top w:val="none" w:sz="0" w:space="0" w:color="auto"/>
                                <w:left w:val="none" w:sz="0" w:space="0" w:color="auto"/>
                                <w:bottom w:val="none" w:sz="0" w:space="0" w:color="auto"/>
                                <w:right w:val="none" w:sz="0" w:space="0" w:color="auto"/>
                              </w:divBdr>
                              <w:divsChild>
                                <w:div w:id="931815230">
                                  <w:marLeft w:val="0"/>
                                  <w:marRight w:val="0"/>
                                  <w:marTop w:val="0"/>
                                  <w:marBottom w:val="0"/>
                                  <w:divBdr>
                                    <w:top w:val="none" w:sz="0" w:space="0" w:color="auto"/>
                                    <w:left w:val="none" w:sz="0" w:space="0" w:color="auto"/>
                                    <w:bottom w:val="none" w:sz="0" w:space="0" w:color="auto"/>
                                    <w:right w:val="none" w:sz="0" w:space="0" w:color="auto"/>
                                  </w:divBdr>
                                  <w:divsChild>
                                    <w:div w:id="1564750993">
                                      <w:marLeft w:val="0"/>
                                      <w:marRight w:val="0"/>
                                      <w:marTop w:val="0"/>
                                      <w:marBottom w:val="0"/>
                                      <w:divBdr>
                                        <w:top w:val="none" w:sz="0" w:space="0" w:color="auto"/>
                                        <w:left w:val="none" w:sz="0" w:space="0" w:color="auto"/>
                                        <w:bottom w:val="none" w:sz="0" w:space="0" w:color="auto"/>
                                        <w:right w:val="none" w:sz="0" w:space="0" w:color="auto"/>
                                      </w:divBdr>
                                      <w:divsChild>
                                        <w:div w:id="80759169">
                                          <w:marLeft w:val="0"/>
                                          <w:marRight w:val="0"/>
                                          <w:marTop w:val="0"/>
                                          <w:marBottom w:val="0"/>
                                          <w:divBdr>
                                            <w:top w:val="none" w:sz="0" w:space="0" w:color="auto"/>
                                            <w:left w:val="none" w:sz="0" w:space="0" w:color="auto"/>
                                            <w:bottom w:val="none" w:sz="0" w:space="0" w:color="auto"/>
                                            <w:right w:val="none" w:sz="0" w:space="0" w:color="auto"/>
                                          </w:divBdr>
                                        </w:div>
                                        <w:div w:id="1070925954">
                                          <w:marLeft w:val="0"/>
                                          <w:marRight w:val="0"/>
                                          <w:marTop w:val="0"/>
                                          <w:marBottom w:val="0"/>
                                          <w:divBdr>
                                            <w:top w:val="none" w:sz="0" w:space="0" w:color="auto"/>
                                            <w:left w:val="none" w:sz="0" w:space="0" w:color="auto"/>
                                            <w:bottom w:val="none" w:sz="0" w:space="0" w:color="auto"/>
                                            <w:right w:val="none" w:sz="0" w:space="0" w:color="auto"/>
                                          </w:divBdr>
                                          <w:divsChild>
                                            <w:div w:id="1777627584">
                                              <w:marLeft w:val="0"/>
                                              <w:marRight w:val="0"/>
                                              <w:marTop w:val="0"/>
                                              <w:marBottom w:val="0"/>
                                              <w:divBdr>
                                                <w:top w:val="none" w:sz="0" w:space="0" w:color="auto"/>
                                                <w:left w:val="none" w:sz="0" w:space="0" w:color="auto"/>
                                                <w:bottom w:val="none" w:sz="0" w:space="0" w:color="auto"/>
                                                <w:right w:val="none" w:sz="0" w:space="0" w:color="auto"/>
                                              </w:divBdr>
                                            </w:div>
                                            <w:div w:id="19343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5418541">
      <w:bodyDiv w:val="1"/>
      <w:marLeft w:val="0"/>
      <w:marRight w:val="0"/>
      <w:marTop w:val="0"/>
      <w:marBottom w:val="0"/>
      <w:divBdr>
        <w:top w:val="none" w:sz="0" w:space="0" w:color="auto"/>
        <w:left w:val="none" w:sz="0" w:space="0" w:color="auto"/>
        <w:bottom w:val="none" w:sz="0" w:space="0" w:color="auto"/>
        <w:right w:val="none" w:sz="0" w:space="0" w:color="auto"/>
      </w:divBdr>
      <w:divsChild>
        <w:div w:id="778723216">
          <w:marLeft w:val="0"/>
          <w:marRight w:val="1"/>
          <w:marTop w:val="0"/>
          <w:marBottom w:val="0"/>
          <w:divBdr>
            <w:top w:val="none" w:sz="0" w:space="0" w:color="auto"/>
            <w:left w:val="none" w:sz="0" w:space="0" w:color="auto"/>
            <w:bottom w:val="none" w:sz="0" w:space="0" w:color="auto"/>
            <w:right w:val="none" w:sz="0" w:space="0" w:color="auto"/>
          </w:divBdr>
          <w:divsChild>
            <w:div w:id="1211695282">
              <w:marLeft w:val="0"/>
              <w:marRight w:val="0"/>
              <w:marTop w:val="0"/>
              <w:marBottom w:val="0"/>
              <w:divBdr>
                <w:top w:val="none" w:sz="0" w:space="0" w:color="auto"/>
                <w:left w:val="none" w:sz="0" w:space="0" w:color="auto"/>
                <w:bottom w:val="none" w:sz="0" w:space="0" w:color="auto"/>
                <w:right w:val="none" w:sz="0" w:space="0" w:color="auto"/>
              </w:divBdr>
              <w:divsChild>
                <w:div w:id="1446003291">
                  <w:marLeft w:val="0"/>
                  <w:marRight w:val="1"/>
                  <w:marTop w:val="0"/>
                  <w:marBottom w:val="0"/>
                  <w:divBdr>
                    <w:top w:val="none" w:sz="0" w:space="0" w:color="auto"/>
                    <w:left w:val="none" w:sz="0" w:space="0" w:color="auto"/>
                    <w:bottom w:val="none" w:sz="0" w:space="0" w:color="auto"/>
                    <w:right w:val="none" w:sz="0" w:space="0" w:color="auto"/>
                  </w:divBdr>
                  <w:divsChild>
                    <w:div w:id="1405183536">
                      <w:marLeft w:val="0"/>
                      <w:marRight w:val="0"/>
                      <w:marTop w:val="0"/>
                      <w:marBottom w:val="0"/>
                      <w:divBdr>
                        <w:top w:val="none" w:sz="0" w:space="0" w:color="auto"/>
                        <w:left w:val="none" w:sz="0" w:space="0" w:color="auto"/>
                        <w:bottom w:val="none" w:sz="0" w:space="0" w:color="auto"/>
                        <w:right w:val="none" w:sz="0" w:space="0" w:color="auto"/>
                      </w:divBdr>
                      <w:divsChild>
                        <w:div w:id="2144732449">
                          <w:marLeft w:val="0"/>
                          <w:marRight w:val="0"/>
                          <w:marTop w:val="0"/>
                          <w:marBottom w:val="0"/>
                          <w:divBdr>
                            <w:top w:val="none" w:sz="0" w:space="0" w:color="auto"/>
                            <w:left w:val="none" w:sz="0" w:space="0" w:color="auto"/>
                            <w:bottom w:val="none" w:sz="0" w:space="0" w:color="auto"/>
                            <w:right w:val="none" w:sz="0" w:space="0" w:color="auto"/>
                          </w:divBdr>
                          <w:divsChild>
                            <w:div w:id="1343509643">
                              <w:marLeft w:val="0"/>
                              <w:marRight w:val="0"/>
                              <w:marTop w:val="120"/>
                              <w:marBottom w:val="360"/>
                              <w:divBdr>
                                <w:top w:val="none" w:sz="0" w:space="0" w:color="auto"/>
                                <w:left w:val="none" w:sz="0" w:space="0" w:color="auto"/>
                                <w:bottom w:val="none" w:sz="0" w:space="0" w:color="auto"/>
                                <w:right w:val="none" w:sz="0" w:space="0" w:color="auto"/>
                              </w:divBdr>
                              <w:divsChild>
                                <w:div w:id="2038853351">
                                  <w:marLeft w:val="0"/>
                                  <w:marRight w:val="0"/>
                                  <w:marTop w:val="0"/>
                                  <w:marBottom w:val="0"/>
                                  <w:divBdr>
                                    <w:top w:val="none" w:sz="0" w:space="0" w:color="auto"/>
                                    <w:left w:val="none" w:sz="0" w:space="0" w:color="auto"/>
                                    <w:bottom w:val="none" w:sz="0" w:space="0" w:color="auto"/>
                                    <w:right w:val="none" w:sz="0" w:space="0" w:color="auto"/>
                                  </w:divBdr>
                                </w:div>
                                <w:div w:id="79233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720995">
      <w:bodyDiv w:val="1"/>
      <w:marLeft w:val="0"/>
      <w:marRight w:val="0"/>
      <w:marTop w:val="0"/>
      <w:marBottom w:val="0"/>
      <w:divBdr>
        <w:top w:val="none" w:sz="0" w:space="0" w:color="auto"/>
        <w:left w:val="none" w:sz="0" w:space="0" w:color="auto"/>
        <w:bottom w:val="none" w:sz="0" w:space="0" w:color="auto"/>
        <w:right w:val="none" w:sz="0" w:space="0" w:color="auto"/>
      </w:divBdr>
      <w:divsChild>
        <w:div w:id="341515151">
          <w:marLeft w:val="0"/>
          <w:marRight w:val="1"/>
          <w:marTop w:val="0"/>
          <w:marBottom w:val="0"/>
          <w:divBdr>
            <w:top w:val="none" w:sz="0" w:space="0" w:color="auto"/>
            <w:left w:val="none" w:sz="0" w:space="0" w:color="auto"/>
            <w:bottom w:val="none" w:sz="0" w:space="0" w:color="auto"/>
            <w:right w:val="none" w:sz="0" w:space="0" w:color="auto"/>
          </w:divBdr>
          <w:divsChild>
            <w:div w:id="1408766187">
              <w:marLeft w:val="0"/>
              <w:marRight w:val="0"/>
              <w:marTop w:val="0"/>
              <w:marBottom w:val="0"/>
              <w:divBdr>
                <w:top w:val="none" w:sz="0" w:space="0" w:color="auto"/>
                <w:left w:val="none" w:sz="0" w:space="0" w:color="auto"/>
                <w:bottom w:val="none" w:sz="0" w:space="0" w:color="auto"/>
                <w:right w:val="none" w:sz="0" w:space="0" w:color="auto"/>
              </w:divBdr>
              <w:divsChild>
                <w:div w:id="204022201">
                  <w:marLeft w:val="0"/>
                  <w:marRight w:val="1"/>
                  <w:marTop w:val="0"/>
                  <w:marBottom w:val="0"/>
                  <w:divBdr>
                    <w:top w:val="none" w:sz="0" w:space="0" w:color="auto"/>
                    <w:left w:val="none" w:sz="0" w:space="0" w:color="auto"/>
                    <w:bottom w:val="none" w:sz="0" w:space="0" w:color="auto"/>
                    <w:right w:val="none" w:sz="0" w:space="0" w:color="auto"/>
                  </w:divBdr>
                  <w:divsChild>
                    <w:div w:id="1772552669">
                      <w:marLeft w:val="0"/>
                      <w:marRight w:val="0"/>
                      <w:marTop w:val="0"/>
                      <w:marBottom w:val="0"/>
                      <w:divBdr>
                        <w:top w:val="none" w:sz="0" w:space="0" w:color="auto"/>
                        <w:left w:val="none" w:sz="0" w:space="0" w:color="auto"/>
                        <w:bottom w:val="none" w:sz="0" w:space="0" w:color="auto"/>
                        <w:right w:val="none" w:sz="0" w:space="0" w:color="auto"/>
                      </w:divBdr>
                      <w:divsChild>
                        <w:div w:id="65154848">
                          <w:marLeft w:val="0"/>
                          <w:marRight w:val="0"/>
                          <w:marTop w:val="0"/>
                          <w:marBottom w:val="0"/>
                          <w:divBdr>
                            <w:top w:val="none" w:sz="0" w:space="0" w:color="auto"/>
                            <w:left w:val="none" w:sz="0" w:space="0" w:color="auto"/>
                            <w:bottom w:val="none" w:sz="0" w:space="0" w:color="auto"/>
                            <w:right w:val="none" w:sz="0" w:space="0" w:color="auto"/>
                          </w:divBdr>
                          <w:divsChild>
                            <w:div w:id="1963799686">
                              <w:marLeft w:val="0"/>
                              <w:marRight w:val="0"/>
                              <w:marTop w:val="120"/>
                              <w:marBottom w:val="360"/>
                              <w:divBdr>
                                <w:top w:val="none" w:sz="0" w:space="0" w:color="auto"/>
                                <w:left w:val="none" w:sz="0" w:space="0" w:color="auto"/>
                                <w:bottom w:val="none" w:sz="0" w:space="0" w:color="auto"/>
                                <w:right w:val="none" w:sz="0" w:space="0" w:color="auto"/>
                              </w:divBdr>
                              <w:divsChild>
                                <w:div w:id="1157458900">
                                  <w:marLeft w:val="0"/>
                                  <w:marRight w:val="0"/>
                                  <w:marTop w:val="0"/>
                                  <w:marBottom w:val="0"/>
                                  <w:divBdr>
                                    <w:top w:val="none" w:sz="0" w:space="0" w:color="auto"/>
                                    <w:left w:val="none" w:sz="0" w:space="0" w:color="auto"/>
                                    <w:bottom w:val="none" w:sz="0" w:space="0" w:color="auto"/>
                                    <w:right w:val="none" w:sz="0" w:space="0" w:color="auto"/>
                                  </w:divBdr>
                                </w:div>
                                <w:div w:id="98870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0339269">
      <w:bodyDiv w:val="1"/>
      <w:marLeft w:val="0"/>
      <w:marRight w:val="0"/>
      <w:marTop w:val="0"/>
      <w:marBottom w:val="0"/>
      <w:divBdr>
        <w:top w:val="none" w:sz="0" w:space="0" w:color="auto"/>
        <w:left w:val="none" w:sz="0" w:space="0" w:color="auto"/>
        <w:bottom w:val="none" w:sz="0" w:space="0" w:color="auto"/>
        <w:right w:val="none" w:sz="0" w:space="0" w:color="auto"/>
      </w:divBdr>
      <w:divsChild>
        <w:div w:id="394355554">
          <w:marLeft w:val="0"/>
          <w:marRight w:val="1"/>
          <w:marTop w:val="0"/>
          <w:marBottom w:val="0"/>
          <w:divBdr>
            <w:top w:val="none" w:sz="0" w:space="0" w:color="auto"/>
            <w:left w:val="none" w:sz="0" w:space="0" w:color="auto"/>
            <w:bottom w:val="none" w:sz="0" w:space="0" w:color="auto"/>
            <w:right w:val="none" w:sz="0" w:space="0" w:color="auto"/>
          </w:divBdr>
          <w:divsChild>
            <w:div w:id="2078356691">
              <w:marLeft w:val="0"/>
              <w:marRight w:val="0"/>
              <w:marTop w:val="0"/>
              <w:marBottom w:val="0"/>
              <w:divBdr>
                <w:top w:val="none" w:sz="0" w:space="0" w:color="auto"/>
                <w:left w:val="none" w:sz="0" w:space="0" w:color="auto"/>
                <w:bottom w:val="none" w:sz="0" w:space="0" w:color="auto"/>
                <w:right w:val="none" w:sz="0" w:space="0" w:color="auto"/>
              </w:divBdr>
              <w:divsChild>
                <w:div w:id="1927110292">
                  <w:marLeft w:val="0"/>
                  <w:marRight w:val="1"/>
                  <w:marTop w:val="0"/>
                  <w:marBottom w:val="0"/>
                  <w:divBdr>
                    <w:top w:val="none" w:sz="0" w:space="0" w:color="auto"/>
                    <w:left w:val="none" w:sz="0" w:space="0" w:color="auto"/>
                    <w:bottom w:val="none" w:sz="0" w:space="0" w:color="auto"/>
                    <w:right w:val="none" w:sz="0" w:space="0" w:color="auto"/>
                  </w:divBdr>
                  <w:divsChild>
                    <w:div w:id="1129738674">
                      <w:marLeft w:val="0"/>
                      <w:marRight w:val="0"/>
                      <w:marTop w:val="0"/>
                      <w:marBottom w:val="0"/>
                      <w:divBdr>
                        <w:top w:val="none" w:sz="0" w:space="0" w:color="auto"/>
                        <w:left w:val="none" w:sz="0" w:space="0" w:color="auto"/>
                        <w:bottom w:val="none" w:sz="0" w:space="0" w:color="auto"/>
                        <w:right w:val="none" w:sz="0" w:space="0" w:color="auto"/>
                      </w:divBdr>
                      <w:divsChild>
                        <w:div w:id="2106881077">
                          <w:marLeft w:val="0"/>
                          <w:marRight w:val="0"/>
                          <w:marTop w:val="0"/>
                          <w:marBottom w:val="0"/>
                          <w:divBdr>
                            <w:top w:val="none" w:sz="0" w:space="0" w:color="auto"/>
                            <w:left w:val="none" w:sz="0" w:space="0" w:color="auto"/>
                            <w:bottom w:val="none" w:sz="0" w:space="0" w:color="auto"/>
                            <w:right w:val="none" w:sz="0" w:space="0" w:color="auto"/>
                          </w:divBdr>
                          <w:divsChild>
                            <w:div w:id="1451320924">
                              <w:marLeft w:val="0"/>
                              <w:marRight w:val="0"/>
                              <w:marTop w:val="120"/>
                              <w:marBottom w:val="360"/>
                              <w:divBdr>
                                <w:top w:val="none" w:sz="0" w:space="0" w:color="auto"/>
                                <w:left w:val="none" w:sz="0" w:space="0" w:color="auto"/>
                                <w:bottom w:val="none" w:sz="0" w:space="0" w:color="auto"/>
                                <w:right w:val="none" w:sz="0" w:space="0" w:color="auto"/>
                              </w:divBdr>
                              <w:divsChild>
                                <w:div w:id="553348014">
                                  <w:marLeft w:val="0"/>
                                  <w:marRight w:val="0"/>
                                  <w:marTop w:val="0"/>
                                  <w:marBottom w:val="0"/>
                                  <w:divBdr>
                                    <w:top w:val="none" w:sz="0" w:space="0" w:color="auto"/>
                                    <w:left w:val="none" w:sz="0" w:space="0" w:color="auto"/>
                                    <w:bottom w:val="none" w:sz="0" w:space="0" w:color="auto"/>
                                    <w:right w:val="none" w:sz="0" w:space="0" w:color="auto"/>
                                  </w:divBdr>
                                </w:div>
                                <w:div w:id="52220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929045">
      <w:bodyDiv w:val="1"/>
      <w:marLeft w:val="0"/>
      <w:marRight w:val="0"/>
      <w:marTop w:val="0"/>
      <w:marBottom w:val="0"/>
      <w:divBdr>
        <w:top w:val="none" w:sz="0" w:space="0" w:color="auto"/>
        <w:left w:val="none" w:sz="0" w:space="0" w:color="auto"/>
        <w:bottom w:val="none" w:sz="0" w:space="0" w:color="auto"/>
        <w:right w:val="none" w:sz="0" w:space="0" w:color="auto"/>
      </w:divBdr>
      <w:divsChild>
        <w:div w:id="805247167">
          <w:marLeft w:val="0"/>
          <w:marRight w:val="1"/>
          <w:marTop w:val="0"/>
          <w:marBottom w:val="0"/>
          <w:divBdr>
            <w:top w:val="none" w:sz="0" w:space="0" w:color="auto"/>
            <w:left w:val="none" w:sz="0" w:space="0" w:color="auto"/>
            <w:bottom w:val="none" w:sz="0" w:space="0" w:color="auto"/>
            <w:right w:val="none" w:sz="0" w:space="0" w:color="auto"/>
          </w:divBdr>
          <w:divsChild>
            <w:div w:id="286932954">
              <w:marLeft w:val="0"/>
              <w:marRight w:val="0"/>
              <w:marTop w:val="0"/>
              <w:marBottom w:val="0"/>
              <w:divBdr>
                <w:top w:val="none" w:sz="0" w:space="0" w:color="auto"/>
                <w:left w:val="none" w:sz="0" w:space="0" w:color="auto"/>
                <w:bottom w:val="none" w:sz="0" w:space="0" w:color="auto"/>
                <w:right w:val="none" w:sz="0" w:space="0" w:color="auto"/>
              </w:divBdr>
              <w:divsChild>
                <w:div w:id="918634541">
                  <w:marLeft w:val="0"/>
                  <w:marRight w:val="1"/>
                  <w:marTop w:val="0"/>
                  <w:marBottom w:val="0"/>
                  <w:divBdr>
                    <w:top w:val="none" w:sz="0" w:space="0" w:color="auto"/>
                    <w:left w:val="none" w:sz="0" w:space="0" w:color="auto"/>
                    <w:bottom w:val="none" w:sz="0" w:space="0" w:color="auto"/>
                    <w:right w:val="none" w:sz="0" w:space="0" w:color="auto"/>
                  </w:divBdr>
                  <w:divsChild>
                    <w:div w:id="64835988">
                      <w:marLeft w:val="0"/>
                      <w:marRight w:val="0"/>
                      <w:marTop w:val="0"/>
                      <w:marBottom w:val="0"/>
                      <w:divBdr>
                        <w:top w:val="none" w:sz="0" w:space="0" w:color="auto"/>
                        <w:left w:val="none" w:sz="0" w:space="0" w:color="auto"/>
                        <w:bottom w:val="none" w:sz="0" w:space="0" w:color="auto"/>
                        <w:right w:val="none" w:sz="0" w:space="0" w:color="auto"/>
                      </w:divBdr>
                      <w:divsChild>
                        <w:div w:id="859971553">
                          <w:marLeft w:val="0"/>
                          <w:marRight w:val="0"/>
                          <w:marTop w:val="0"/>
                          <w:marBottom w:val="0"/>
                          <w:divBdr>
                            <w:top w:val="none" w:sz="0" w:space="0" w:color="auto"/>
                            <w:left w:val="none" w:sz="0" w:space="0" w:color="auto"/>
                            <w:bottom w:val="none" w:sz="0" w:space="0" w:color="auto"/>
                            <w:right w:val="none" w:sz="0" w:space="0" w:color="auto"/>
                          </w:divBdr>
                          <w:divsChild>
                            <w:div w:id="767195035">
                              <w:marLeft w:val="0"/>
                              <w:marRight w:val="0"/>
                              <w:marTop w:val="120"/>
                              <w:marBottom w:val="360"/>
                              <w:divBdr>
                                <w:top w:val="none" w:sz="0" w:space="0" w:color="auto"/>
                                <w:left w:val="none" w:sz="0" w:space="0" w:color="auto"/>
                                <w:bottom w:val="none" w:sz="0" w:space="0" w:color="auto"/>
                                <w:right w:val="none" w:sz="0" w:space="0" w:color="auto"/>
                              </w:divBdr>
                              <w:divsChild>
                                <w:div w:id="1226988278">
                                  <w:marLeft w:val="0"/>
                                  <w:marRight w:val="0"/>
                                  <w:marTop w:val="0"/>
                                  <w:marBottom w:val="0"/>
                                  <w:divBdr>
                                    <w:top w:val="none" w:sz="0" w:space="0" w:color="auto"/>
                                    <w:left w:val="none" w:sz="0" w:space="0" w:color="auto"/>
                                    <w:bottom w:val="none" w:sz="0" w:space="0" w:color="auto"/>
                                    <w:right w:val="none" w:sz="0" w:space="0" w:color="auto"/>
                                  </w:divBdr>
                                </w:div>
                                <w:div w:id="103476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973092">
      <w:bodyDiv w:val="1"/>
      <w:marLeft w:val="0"/>
      <w:marRight w:val="0"/>
      <w:marTop w:val="0"/>
      <w:marBottom w:val="0"/>
      <w:divBdr>
        <w:top w:val="none" w:sz="0" w:space="0" w:color="auto"/>
        <w:left w:val="none" w:sz="0" w:space="0" w:color="auto"/>
        <w:bottom w:val="none" w:sz="0" w:space="0" w:color="auto"/>
        <w:right w:val="none" w:sz="0" w:space="0" w:color="auto"/>
      </w:divBdr>
      <w:divsChild>
        <w:div w:id="810486514">
          <w:marLeft w:val="0"/>
          <w:marRight w:val="0"/>
          <w:marTop w:val="15"/>
          <w:marBottom w:val="0"/>
          <w:divBdr>
            <w:top w:val="single" w:sz="6" w:space="0" w:color="B6BBBF"/>
            <w:left w:val="none" w:sz="0" w:space="0" w:color="auto"/>
            <w:bottom w:val="none" w:sz="0" w:space="0" w:color="auto"/>
            <w:right w:val="none" w:sz="0" w:space="0" w:color="auto"/>
          </w:divBdr>
          <w:divsChild>
            <w:div w:id="19738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hyperlink" Target="http://www.ncbi.nlm.nih.gov/pubmed?term=Koyak%20Z%5BAuthor%5D&amp;cauthor=true&amp;cauthor_uid=22991410" TargetMode="External"/><Relationship Id="rId21" Type="http://schemas.openxmlformats.org/officeDocument/2006/relationships/hyperlink" Target="http://www.ncbi.nlm.nih.gov/pubmed/22991410" TargetMode="External"/><Relationship Id="rId22" Type="http://schemas.openxmlformats.org/officeDocument/2006/relationships/hyperlink" Target="http://www.ncbi.nlm.nih.gov/pubmed?term=Hoffman%20JI%5BAuthor%5D&amp;cauthor=true&amp;cauthor_uid=14999190" TargetMode="External"/><Relationship Id="rId23" Type="http://schemas.openxmlformats.org/officeDocument/2006/relationships/hyperlink" Target="http://www.ncbi.nlm.nih.gov/pubmed?term=Kaplan%20S%5BAuthor%5D&amp;cauthor=true&amp;cauthor_uid=14999190" TargetMode="External"/><Relationship Id="rId24" Type="http://schemas.openxmlformats.org/officeDocument/2006/relationships/hyperlink" Target="http://www.ncbi.nlm.nih.gov/pubmed?term=Liberthson%20RR%5BAuthor%5D&amp;cauthor=true&amp;cauthor_uid=14999190" TargetMode="External"/><Relationship Id="rId25" Type="http://schemas.openxmlformats.org/officeDocument/2006/relationships/hyperlink" Target="http://www.ncbi.nlm.nih.gov/pubmed/14999190"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ncbi.nlm.nih.gov/pubmed?term=Kirsch%20ME%5BAuthor%5D&amp;cauthor=true&amp;cauthor_uid=23562468" TargetMode="External"/><Relationship Id="rId11" Type="http://schemas.openxmlformats.org/officeDocument/2006/relationships/hyperlink" Target="http://www.ncbi.nlm.nih.gov/pubmed/12790049" TargetMode="External"/><Relationship Id="rId12" Type="http://schemas.openxmlformats.org/officeDocument/2006/relationships/hyperlink" Target="http://www.ncbi.nlm.nih.gov/pubmed/19101284" TargetMode="External"/><Relationship Id="rId13" Type="http://schemas.openxmlformats.org/officeDocument/2006/relationships/hyperlink" Target="http://www.ncbi.nlm.nih.gov/pubmed?term=Slepian%20MJ%5BAuthor%5D&amp;cauthor=true&amp;cauthor_uid=23305813" TargetMode="External"/><Relationship Id="rId14" Type="http://schemas.openxmlformats.org/officeDocument/2006/relationships/hyperlink" Target="http://www.ncbi.nlm.nih.gov/pubmed?term=Alemu%20Y%5BAuthor%5D&amp;cauthor=true&amp;cauthor_uid=23305813" TargetMode="External"/><Relationship Id="rId15" Type="http://schemas.openxmlformats.org/officeDocument/2006/relationships/hyperlink" Target="http://www.ncbi.nlm.nih.gov/pubmed?term=Soares%20JS%5BAuthor%5D&amp;cauthor=true&amp;cauthor_uid=23305813" TargetMode="External"/><Relationship Id="rId16" Type="http://schemas.openxmlformats.org/officeDocument/2006/relationships/hyperlink" Target="http://www.ncbi.nlm.nih.gov/pubmed?term=Smith%20RG%5BAuthor%5D&amp;cauthor=true&amp;cauthor_uid=23305813" TargetMode="External"/><Relationship Id="rId17" Type="http://schemas.openxmlformats.org/officeDocument/2006/relationships/hyperlink" Target="http://www.ncbi.nlm.nih.gov/pubmed?term=Einav%20S%5BAuthor%5D&amp;cauthor=true&amp;cauthor_uid=23305813" TargetMode="External"/><Relationship Id="rId18" Type="http://schemas.openxmlformats.org/officeDocument/2006/relationships/hyperlink" Target="http://www.ncbi.nlm.nih.gov/pubmed?term=Bluestein%20D%5BAuthor%5D&amp;cauthor=true&amp;cauthor_uid=23305813" TargetMode="External"/><Relationship Id="rId19" Type="http://schemas.openxmlformats.org/officeDocument/2006/relationships/hyperlink" Target="http://www.ncbi.nlm.nih.gov/pubmed/23305813"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1EE95-2F48-A74E-B495-321EEC16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10</Pages>
  <Words>3886</Words>
  <Characters>22156</Characters>
  <Application>Microsoft Macintosh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Aaron Kolski-Andreaco</cp:lastModifiedBy>
  <cp:revision>8</cp:revision>
  <dcterms:created xsi:type="dcterms:W3CDTF">2013-08-05T14:04:00Z</dcterms:created>
  <dcterms:modified xsi:type="dcterms:W3CDTF">2013-08-06T19:25:00Z</dcterms:modified>
</cp:coreProperties>
</file>